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7FEAAB" w14:textId="518F5BDB" w:rsidR="002D2A8A" w:rsidDel="00830A6B" w:rsidRDefault="002D2A8A" w:rsidP="002D2A8A">
      <w:pPr>
        <w:spacing w:line="276" w:lineRule="auto"/>
        <w:jc w:val="both"/>
        <w:rPr>
          <w:del w:id="0" w:author="Karina Román Díaz" w:date="2023-09-25T23:29:00Z"/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>Esta obr</w:t>
      </w:r>
      <w:ins w:id="1" w:author="Karina Román Díaz" w:date="2023-09-25T23:29:00Z">
        <w:r w:rsidR="00830A6B">
          <w:rPr>
            <w:rFonts w:ascii="Times New Roman" w:hAnsi="Times New Roman" w:cs="Times New Roman"/>
            <w:sz w:val="24"/>
            <w:szCs w:val="24"/>
            <w:lang w:val="es-MX"/>
          </w:rPr>
          <w:t>a</w:t>
        </w:r>
      </w:ins>
      <w:del w:id="2" w:author="Karina Román Díaz" w:date="2023-09-25T23:29:00Z">
        <w:r w:rsidDel="00830A6B">
          <w:rPr>
            <w:rFonts w:ascii="Times New Roman" w:hAnsi="Times New Roman" w:cs="Times New Roman"/>
            <w:sz w:val="24"/>
            <w:szCs w:val="24"/>
            <w:lang w:val="es-MX"/>
          </w:rPr>
          <w:delText>e</w:delText>
        </w:r>
      </w:del>
      <w:r>
        <w:rPr>
          <w:rFonts w:ascii="Times New Roman" w:hAnsi="Times New Roman" w:cs="Times New Roman"/>
          <w:sz w:val="24"/>
          <w:szCs w:val="24"/>
          <w:lang w:val="es-MX"/>
        </w:rPr>
        <w:t xml:space="preserve"> es una exploración de objetos, imágenes y materialidades</w:t>
      </w:r>
      <w:r w:rsidR="00810948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 w:rsidR="00CA4BB1">
        <w:rPr>
          <w:rFonts w:ascii="Times New Roman" w:hAnsi="Times New Roman" w:cs="Times New Roman"/>
          <w:sz w:val="24"/>
          <w:szCs w:val="24"/>
        </w:rPr>
        <w:t xml:space="preserve">buscando capturar </w:t>
      </w:r>
      <w:r w:rsidR="00810948" w:rsidRPr="00810948">
        <w:rPr>
          <w:rFonts w:ascii="Times New Roman" w:hAnsi="Times New Roman" w:cs="Times New Roman"/>
          <w:sz w:val="24"/>
          <w:szCs w:val="24"/>
        </w:rPr>
        <w:t>lo que a menudo pasa desapercibido: la esencia de los lugares que alguna vez fueron habitados por seres humanos, la belleza inherente a la vida cotidiana y la nostalgia que despiertan ciert</w:t>
      </w:r>
      <w:r w:rsidR="00CA4BB1">
        <w:rPr>
          <w:rFonts w:ascii="Times New Roman" w:hAnsi="Times New Roman" w:cs="Times New Roman"/>
          <w:sz w:val="24"/>
          <w:szCs w:val="24"/>
        </w:rPr>
        <w:t>as texturas</w:t>
      </w:r>
      <w:r w:rsidR="00CA4BB1">
        <w:rPr>
          <w:rFonts w:ascii="Times New Roman" w:hAnsi="Times New Roman" w:cs="Times New Roman"/>
          <w:sz w:val="24"/>
          <w:szCs w:val="24"/>
          <w:lang w:val="es-MX"/>
        </w:rPr>
        <w:t>.</w:t>
      </w:r>
    </w:p>
    <w:p w14:paraId="2CC5CD5E" w14:textId="77777777" w:rsidR="00CA4BB1" w:rsidRDefault="00CA4BB1" w:rsidP="002D2A8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</w:p>
    <w:p w14:paraId="11D834BB" w14:textId="7A1F4072" w:rsidR="00CA4BB1" w:rsidDel="00830A6B" w:rsidRDefault="00CA4BB1" w:rsidP="002D2A8A">
      <w:pPr>
        <w:spacing w:line="276" w:lineRule="auto"/>
        <w:jc w:val="both"/>
        <w:rPr>
          <w:del w:id="3" w:author="Karina Román Díaz" w:date="2023-09-25T23:29:00Z"/>
          <w:rFonts w:ascii="Times New Roman" w:hAnsi="Times New Roman" w:cs="Times New Roman"/>
          <w:sz w:val="24"/>
          <w:szCs w:val="24"/>
        </w:rPr>
      </w:pPr>
      <w:r w:rsidRPr="00CA4BB1">
        <w:rPr>
          <w:rFonts w:ascii="Times New Roman" w:hAnsi="Times New Roman" w:cs="Times New Roman"/>
          <w:sz w:val="24"/>
          <w:szCs w:val="24"/>
        </w:rPr>
        <w:t>Guiado por el deseo</w:t>
      </w:r>
      <w:ins w:id="4" w:author="Karina Román Díaz" w:date="2023-09-25T23:29:00Z">
        <w:r w:rsidR="00830A6B">
          <w:rPr>
            <w:rFonts w:ascii="Times New Roman" w:hAnsi="Times New Roman" w:cs="Times New Roman"/>
            <w:sz w:val="24"/>
            <w:szCs w:val="24"/>
          </w:rPr>
          <w:t xml:space="preserve"> de</w:t>
        </w:r>
      </w:ins>
      <w:r w:rsidRPr="00CA4B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capturar</w:t>
      </w:r>
      <w:r w:rsidRPr="00CA4BB1">
        <w:rPr>
          <w:rFonts w:ascii="Times New Roman" w:hAnsi="Times New Roman" w:cs="Times New Roman"/>
          <w:sz w:val="24"/>
          <w:szCs w:val="24"/>
        </w:rPr>
        <w:t xml:space="preserve"> lo que ha quedado oculto por la rutina y la monotonía, </w:t>
      </w:r>
      <w:r w:rsidR="00EF2617">
        <w:rPr>
          <w:rFonts w:ascii="Times New Roman" w:hAnsi="Times New Roman" w:cs="Times New Roman"/>
          <w:sz w:val="24"/>
          <w:szCs w:val="24"/>
        </w:rPr>
        <w:t>elegí</w:t>
      </w:r>
      <w:r w:rsidRPr="00CA4BB1">
        <w:rPr>
          <w:rFonts w:ascii="Times New Roman" w:hAnsi="Times New Roman" w:cs="Times New Roman"/>
          <w:sz w:val="24"/>
          <w:szCs w:val="24"/>
        </w:rPr>
        <w:t xml:space="preserve"> objetos cotidianos que se han vuelto invisibles debido a su ubicuidad en nuestras vidas. Estos objetos, lejos de ser simples enseres, se convierten en símbolos de la presencia humana en espacios habitados.</w:t>
      </w:r>
      <w:r w:rsidR="00973CC6">
        <w:rPr>
          <w:rFonts w:ascii="Times New Roman" w:hAnsi="Times New Roman" w:cs="Times New Roman"/>
          <w:sz w:val="24"/>
          <w:szCs w:val="24"/>
        </w:rPr>
        <w:t xml:space="preserve"> Estos espacios también forman parte de la identidad de la obra queriendo transmitir su atm</w:t>
      </w:r>
      <w:ins w:id="5" w:author="Karina Román Díaz" w:date="2023-09-25T23:30:00Z">
        <w:r w:rsidR="00830A6B">
          <w:rPr>
            <w:rFonts w:ascii="Times New Roman" w:hAnsi="Times New Roman" w:cs="Times New Roman"/>
            <w:sz w:val="24"/>
            <w:szCs w:val="24"/>
          </w:rPr>
          <w:t>ó</w:t>
        </w:r>
      </w:ins>
      <w:del w:id="6" w:author="Karina Román Díaz" w:date="2023-09-25T23:30:00Z">
        <w:r w:rsidR="00973CC6" w:rsidDel="00830A6B">
          <w:rPr>
            <w:rFonts w:ascii="Times New Roman" w:hAnsi="Times New Roman" w:cs="Times New Roman"/>
            <w:sz w:val="24"/>
            <w:szCs w:val="24"/>
          </w:rPr>
          <w:delText>o</w:delText>
        </w:r>
      </w:del>
      <w:r w:rsidR="00973CC6">
        <w:rPr>
          <w:rFonts w:ascii="Times New Roman" w:hAnsi="Times New Roman" w:cs="Times New Roman"/>
          <w:sz w:val="24"/>
          <w:szCs w:val="24"/>
        </w:rPr>
        <w:t>sfera a través de la mancha</w:t>
      </w:r>
      <w:r w:rsidR="00EF2617">
        <w:rPr>
          <w:rFonts w:ascii="Times New Roman" w:hAnsi="Times New Roman" w:cs="Times New Roman"/>
          <w:sz w:val="24"/>
          <w:szCs w:val="24"/>
        </w:rPr>
        <w:t xml:space="preserve"> </w:t>
      </w:r>
      <w:r w:rsidR="00EF2617" w:rsidRPr="00830A6B">
        <w:rPr>
          <w:rFonts w:ascii="Times New Roman" w:hAnsi="Times New Roman" w:cs="Times New Roman"/>
          <w:sz w:val="24"/>
          <w:szCs w:val="24"/>
          <w:highlight w:val="yellow"/>
          <w:rPrChange w:id="7" w:author="Karina Román Díaz" w:date="2023-09-25T23:30:00Z">
            <w:rPr>
              <w:rFonts w:ascii="Times New Roman" w:hAnsi="Times New Roman" w:cs="Times New Roman"/>
              <w:sz w:val="24"/>
              <w:szCs w:val="24"/>
            </w:rPr>
          </w:rPrChange>
        </w:rPr>
        <w:t>(cambiar)</w:t>
      </w:r>
    </w:p>
    <w:p w14:paraId="4AAFCE1F" w14:textId="77777777" w:rsidR="004F6A90" w:rsidRDefault="004F6A90" w:rsidP="002D2A8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BB5591" w14:textId="5465D391" w:rsidR="002272E8" w:rsidRDefault="004F6A90" w:rsidP="002272E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F6A90">
        <w:rPr>
          <w:rFonts w:ascii="Times New Roman" w:hAnsi="Times New Roman" w:cs="Times New Roman"/>
          <w:sz w:val="24"/>
          <w:szCs w:val="24"/>
        </w:rPr>
        <w:t xml:space="preserve">La </w:t>
      </w:r>
      <w:r w:rsidRPr="00830A6B">
        <w:rPr>
          <w:rFonts w:ascii="Times New Roman" w:hAnsi="Times New Roman" w:cs="Times New Roman"/>
          <w:sz w:val="24"/>
          <w:szCs w:val="24"/>
          <w:highlight w:val="yellow"/>
          <w:rPrChange w:id="8" w:author="Karina Román Díaz" w:date="2023-09-25T23:31:00Z">
            <w:rPr>
              <w:rFonts w:ascii="Times New Roman" w:hAnsi="Times New Roman" w:cs="Times New Roman"/>
              <w:sz w:val="24"/>
              <w:szCs w:val="24"/>
            </w:rPr>
          </w:rPrChange>
        </w:rPr>
        <w:t>obra</w:t>
      </w:r>
      <w:r w:rsidRPr="004F6A90">
        <w:rPr>
          <w:rFonts w:ascii="Times New Roman" w:hAnsi="Times New Roman" w:cs="Times New Roman"/>
          <w:sz w:val="24"/>
          <w:szCs w:val="24"/>
        </w:rPr>
        <w:t xml:space="preserve"> refleja la realidad de los espacios urbanos que, en su constante evolución, a menudo dejan atrás áreas abandonadas. Estos lugares y objetos olvidados son el foco </w:t>
      </w:r>
      <w:r w:rsidR="00335B29">
        <w:rPr>
          <w:rFonts w:ascii="Times New Roman" w:hAnsi="Times New Roman" w:cs="Times New Roman"/>
          <w:sz w:val="24"/>
          <w:szCs w:val="24"/>
        </w:rPr>
        <w:t>de este proyecto</w:t>
      </w:r>
      <w:r w:rsidRPr="004F6A90">
        <w:rPr>
          <w:rFonts w:ascii="Times New Roman" w:hAnsi="Times New Roman" w:cs="Times New Roman"/>
          <w:sz w:val="24"/>
          <w:szCs w:val="24"/>
        </w:rPr>
        <w:t xml:space="preserve">, que utiliza la repetición como medio para transmitir la extrañeza y la sensación de la memoria colectiva. Los terrenos baldíos y los objetos desechados, a menudo considerados como basura, </w:t>
      </w:r>
      <w:r w:rsidR="00973CC6">
        <w:rPr>
          <w:rFonts w:ascii="Times New Roman" w:hAnsi="Times New Roman" w:cs="Times New Roman"/>
          <w:sz w:val="24"/>
          <w:szCs w:val="24"/>
        </w:rPr>
        <w:t xml:space="preserve">quiero que </w:t>
      </w:r>
      <w:r w:rsidR="00973CC6" w:rsidRPr="004F6A90">
        <w:rPr>
          <w:rFonts w:ascii="Times New Roman" w:hAnsi="Times New Roman" w:cs="Times New Roman"/>
          <w:sz w:val="24"/>
          <w:szCs w:val="24"/>
        </w:rPr>
        <w:t>adquieran</w:t>
      </w:r>
      <w:r w:rsidRPr="004F6A90">
        <w:rPr>
          <w:rFonts w:ascii="Times New Roman" w:hAnsi="Times New Roman" w:cs="Times New Roman"/>
          <w:sz w:val="24"/>
          <w:szCs w:val="24"/>
        </w:rPr>
        <w:t xml:space="preserve"> una nueva dimensión en esta </w:t>
      </w:r>
      <w:r w:rsidRPr="00830A6B">
        <w:rPr>
          <w:rFonts w:ascii="Times New Roman" w:hAnsi="Times New Roman" w:cs="Times New Roman"/>
          <w:sz w:val="24"/>
          <w:szCs w:val="24"/>
          <w:highlight w:val="yellow"/>
          <w:rPrChange w:id="9" w:author="Karina Román Díaz" w:date="2023-09-25T23:31:00Z">
            <w:rPr>
              <w:rFonts w:ascii="Times New Roman" w:hAnsi="Times New Roman" w:cs="Times New Roman"/>
              <w:sz w:val="24"/>
              <w:szCs w:val="24"/>
            </w:rPr>
          </w:rPrChange>
        </w:rPr>
        <w:t>obra</w:t>
      </w:r>
      <w:r w:rsidRPr="004F6A90">
        <w:rPr>
          <w:rFonts w:ascii="Times New Roman" w:hAnsi="Times New Roman" w:cs="Times New Roman"/>
          <w:sz w:val="24"/>
          <w:szCs w:val="24"/>
        </w:rPr>
        <w:t>, donde la belleza reside en lo que a menudo se pasa por alto.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72E8" w:rsidRPr="00EF2617">
        <w:rPr>
          <w:rFonts w:ascii="Times New Roman" w:hAnsi="Times New Roman" w:cs="Times New Roman"/>
          <w:sz w:val="24"/>
          <w:szCs w:val="24"/>
        </w:rPr>
        <w:t xml:space="preserve">Sin embargo, el lienzo en el que cobra vida esta </w:t>
      </w:r>
      <w:r w:rsidR="002272E8" w:rsidRPr="00830A6B">
        <w:rPr>
          <w:rFonts w:ascii="Times New Roman" w:hAnsi="Times New Roman" w:cs="Times New Roman"/>
          <w:sz w:val="24"/>
          <w:szCs w:val="24"/>
          <w:highlight w:val="yellow"/>
          <w:rPrChange w:id="10" w:author="Karina Román Díaz" w:date="2023-09-25T23:31:00Z">
            <w:rPr>
              <w:rFonts w:ascii="Times New Roman" w:hAnsi="Times New Roman" w:cs="Times New Roman"/>
              <w:sz w:val="24"/>
              <w:szCs w:val="24"/>
            </w:rPr>
          </w:rPrChange>
        </w:rPr>
        <w:t>obra</w:t>
      </w:r>
      <w:r w:rsidR="002272E8" w:rsidRPr="00EF2617">
        <w:rPr>
          <w:rFonts w:ascii="Times New Roman" w:hAnsi="Times New Roman" w:cs="Times New Roman"/>
          <w:sz w:val="24"/>
          <w:szCs w:val="24"/>
        </w:rPr>
        <w:t xml:space="preserve"> va más allá de un simple soporte físico. </w:t>
      </w:r>
      <w:r w:rsidR="002272E8">
        <w:rPr>
          <w:rFonts w:ascii="Times New Roman" w:hAnsi="Times New Roman" w:cs="Times New Roman"/>
          <w:sz w:val="24"/>
          <w:szCs w:val="24"/>
        </w:rPr>
        <w:t xml:space="preserve">Busco de manera intencional </w:t>
      </w:r>
      <w:r w:rsidR="002272E8" w:rsidRPr="00EF2617">
        <w:rPr>
          <w:rFonts w:ascii="Times New Roman" w:hAnsi="Times New Roman" w:cs="Times New Roman"/>
          <w:sz w:val="24"/>
          <w:szCs w:val="24"/>
        </w:rPr>
        <w:t xml:space="preserve">soportes con huellas del contacto humano, marcas y cicatrices que conferirán autenticidad y vida a la creación. Más que un simple medio, estos soportes se convierten en la esencia misma de la </w:t>
      </w:r>
      <w:r w:rsidR="002272E8" w:rsidRPr="00830A6B">
        <w:rPr>
          <w:rFonts w:ascii="Times New Roman" w:hAnsi="Times New Roman" w:cs="Times New Roman"/>
          <w:sz w:val="24"/>
          <w:szCs w:val="24"/>
          <w:highlight w:val="yellow"/>
          <w:rPrChange w:id="11" w:author="Karina Román Díaz" w:date="2023-09-25T23:31:00Z">
            <w:rPr>
              <w:rFonts w:ascii="Times New Roman" w:hAnsi="Times New Roman" w:cs="Times New Roman"/>
              <w:sz w:val="24"/>
              <w:szCs w:val="24"/>
            </w:rPr>
          </w:rPrChange>
        </w:rPr>
        <w:t>obra</w:t>
      </w:r>
      <w:r w:rsidR="002272E8" w:rsidRPr="00EF2617">
        <w:rPr>
          <w:rFonts w:ascii="Times New Roman" w:hAnsi="Times New Roman" w:cs="Times New Roman"/>
          <w:sz w:val="24"/>
          <w:szCs w:val="24"/>
        </w:rPr>
        <w:t>, reafirmando la conexión entre el ser humano y su entorno, entre lo tangible y lo invisible.</w:t>
      </w:r>
      <w:r w:rsidR="002272E8">
        <w:rPr>
          <w:rFonts w:ascii="Times New Roman" w:hAnsi="Times New Roman" w:cs="Times New Roman"/>
          <w:sz w:val="24"/>
          <w:szCs w:val="24"/>
        </w:rPr>
        <w:t xml:space="preserve"> </w:t>
      </w:r>
      <w:r w:rsidR="002272E8" w:rsidRPr="00830A6B">
        <w:rPr>
          <w:rFonts w:ascii="Times New Roman" w:hAnsi="Times New Roman" w:cs="Times New Roman"/>
          <w:sz w:val="24"/>
          <w:szCs w:val="24"/>
          <w:highlight w:val="yellow"/>
          <w:rPrChange w:id="12" w:author="Karina Román Díaz" w:date="2023-09-25T23:31:00Z">
            <w:rPr>
              <w:rFonts w:ascii="Times New Roman" w:hAnsi="Times New Roman" w:cs="Times New Roman"/>
              <w:sz w:val="24"/>
              <w:szCs w:val="24"/>
            </w:rPr>
          </w:rPrChange>
        </w:rPr>
        <w:t>(cambiar)</w:t>
      </w:r>
    </w:p>
    <w:p w14:paraId="7230DE3A" w14:textId="6BC4980B" w:rsidR="00D35B9E" w:rsidDel="00830A6B" w:rsidRDefault="00D35B9E" w:rsidP="002272E8">
      <w:pPr>
        <w:spacing w:line="276" w:lineRule="auto"/>
        <w:jc w:val="both"/>
        <w:rPr>
          <w:del w:id="13" w:author="Karina Román Díaz" w:date="2023-09-25T23:31:00Z"/>
          <w:rFonts w:ascii="Times New Roman" w:hAnsi="Times New Roman" w:cs="Times New Roman"/>
          <w:sz w:val="24"/>
          <w:szCs w:val="24"/>
        </w:rPr>
      </w:pPr>
    </w:p>
    <w:p w14:paraId="4B2D59DE" w14:textId="318F593D" w:rsidR="00973CC6" w:rsidRDefault="007A57E7" w:rsidP="002272E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 lugares abandonado</w:t>
      </w:r>
      <w:r w:rsidR="00855B03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en el espacio urbano, son espacios que hacen emerger la conexión humana, siendo esto algo contradictorio ya que estos </w:t>
      </w:r>
      <w:r w:rsidR="00855B03">
        <w:rPr>
          <w:rFonts w:ascii="Times New Roman" w:hAnsi="Times New Roman" w:cs="Times New Roman"/>
          <w:sz w:val="24"/>
          <w:szCs w:val="24"/>
        </w:rPr>
        <w:t xml:space="preserve">existen </w:t>
      </w:r>
      <w:r>
        <w:rPr>
          <w:rFonts w:ascii="Times New Roman" w:hAnsi="Times New Roman" w:cs="Times New Roman"/>
          <w:sz w:val="24"/>
          <w:szCs w:val="24"/>
        </w:rPr>
        <w:t xml:space="preserve">de alguna u otra manera por problemáticas sociales o </w:t>
      </w:r>
      <w:r w:rsidR="00855B03">
        <w:rPr>
          <w:rFonts w:ascii="Times New Roman" w:hAnsi="Times New Roman" w:cs="Times New Roman"/>
          <w:sz w:val="24"/>
          <w:szCs w:val="24"/>
        </w:rPr>
        <w:t>personales</w:t>
      </w:r>
      <w:r>
        <w:rPr>
          <w:rFonts w:ascii="Times New Roman" w:hAnsi="Times New Roman" w:cs="Times New Roman"/>
          <w:sz w:val="24"/>
          <w:szCs w:val="24"/>
        </w:rPr>
        <w:t xml:space="preserve">, muchas veces terrenos quedan en desuso por el aprovechamiento </w:t>
      </w:r>
      <w:r w:rsidR="00EB333D">
        <w:rPr>
          <w:rFonts w:ascii="Times New Roman" w:hAnsi="Times New Roman" w:cs="Times New Roman"/>
          <w:sz w:val="24"/>
          <w:szCs w:val="24"/>
        </w:rPr>
        <w:t>monetario</w:t>
      </w:r>
      <w:r>
        <w:rPr>
          <w:rFonts w:ascii="Times New Roman" w:hAnsi="Times New Roman" w:cs="Times New Roman"/>
          <w:sz w:val="24"/>
          <w:szCs w:val="24"/>
        </w:rPr>
        <w:t xml:space="preserve"> de algún individuo o compañía, por el fallecimiento de alguna persona, o porque simplemente </w:t>
      </w:r>
      <w:r w:rsidR="00855B03">
        <w:rPr>
          <w:rFonts w:ascii="Times New Roman" w:hAnsi="Times New Roman" w:cs="Times New Roman"/>
          <w:sz w:val="24"/>
          <w:szCs w:val="24"/>
        </w:rPr>
        <w:t>una secuencia de eventos dej</w:t>
      </w:r>
      <w:ins w:id="14" w:author="Karina Román Díaz" w:date="2023-09-25T23:32:00Z">
        <w:r w:rsidR="00830A6B">
          <w:rPr>
            <w:rFonts w:ascii="Times New Roman" w:hAnsi="Times New Roman" w:cs="Times New Roman"/>
            <w:sz w:val="24"/>
            <w:szCs w:val="24"/>
          </w:rPr>
          <w:t>ó</w:t>
        </w:r>
      </w:ins>
      <w:del w:id="15" w:author="Karina Román Díaz" w:date="2023-09-25T23:32:00Z">
        <w:r w:rsidR="00855B03" w:rsidDel="00830A6B">
          <w:rPr>
            <w:rFonts w:ascii="Times New Roman" w:hAnsi="Times New Roman" w:cs="Times New Roman"/>
            <w:sz w:val="24"/>
            <w:szCs w:val="24"/>
          </w:rPr>
          <w:delText>o</w:delText>
        </w:r>
      </w:del>
      <w:r w:rsidR="00855B03">
        <w:rPr>
          <w:rFonts w:ascii="Times New Roman" w:hAnsi="Times New Roman" w:cs="Times New Roman"/>
          <w:sz w:val="24"/>
          <w:szCs w:val="24"/>
        </w:rPr>
        <w:t xml:space="preserve"> el lugar abandonado</w:t>
      </w:r>
      <w:r>
        <w:rPr>
          <w:rFonts w:ascii="Times New Roman" w:hAnsi="Times New Roman" w:cs="Times New Roman"/>
          <w:sz w:val="24"/>
          <w:szCs w:val="24"/>
        </w:rPr>
        <w:t>, cualquiera sea la razón es innegable la atmosfera que permean en estos espacios y esto es muy atractivo para much</w:t>
      </w:r>
      <w:r w:rsidR="002F7C4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</w:t>
      </w:r>
      <w:r w:rsidR="002F7C49">
        <w:rPr>
          <w:rFonts w:ascii="Times New Roman" w:hAnsi="Times New Roman" w:cs="Times New Roman"/>
          <w:sz w:val="24"/>
          <w:szCs w:val="24"/>
        </w:rPr>
        <w:t xml:space="preserve"> personas</w:t>
      </w:r>
      <w:r>
        <w:rPr>
          <w:rFonts w:ascii="Times New Roman" w:hAnsi="Times New Roman" w:cs="Times New Roman"/>
          <w:sz w:val="24"/>
          <w:szCs w:val="24"/>
        </w:rPr>
        <w:t>, como rep</w:t>
      </w:r>
      <w:r w:rsidR="002F7C49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lente para otr</w:t>
      </w:r>
      <w:r w:rsidR="002F7C4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s</w:t>
      </w:r>
      <w:ins w:id="16" w:author="Karina Román Díaz" w:date="2023-09-25T23:32:00Z">
        <w:r w:rsidR="00830A6B"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 w:rsidR="002F7C4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2F7C49" w:rsidRPr="00830A6B">
        <w:rPr>
          <w:rFonts w:ascii="Times New Roman" w:hAnsi="Times New Roman" w:cs="Times New Roman"/>
          <w:sz w:val="24"/>
          <w:szCs w:val="24"/>
          <w:highlight w:val="yellow"/>
          <w:rPrChange w:id="17" w:author="Karina Román Díaz" w:date="2023-09-25T23:32:00Z">
            <w:rPr>
              <w:rFonts w:ascii="Times New Roman" w:hAnsi="Times New Roman" w:cs="Times New Roman"/>
              <w:sz w:val="24"/>
              <w:szCs w:val="24"/>
            </w:rPr>
          </w:rPrChange>
        </w:rPr>
        <w:t>pq</w:t>
      </w:r>
      <w:proofErr w:type="spellEnd"/>
      <w:r w:rsidR="002F7C49">
        <w:rPr>
          <w:rFonts w:ascii="Times New Roman" w:hAnsi="Times New Roman" w:cs="Times New Roman"/>
          <w:sz w:val="24"/>
          <w:szCs w:val="24"/>
        </w:rPr>
        <w:t xml:space="preserve"> la gente se atrae). De esta forma los espacios abandonados cumplen muchas veces una función social, pueden volverse lugares de recreación, o son usados por personas que necesitan refugio sin estar dando cuentas a un dueño, así se vuelven en espacios no normativos donde hay un choque estético muchas veces entre objetos que han sido marcados por el paso del tiempo y otros que fueron recién puestos en el lugar</w:t>
      </w:r>
      <w:r w:rsidR="001F2A17">
        <w:rPr>
          <w:rFonts w:ascii="Times New Roman" w:hAnsi="Times New Roman" w:cs="Times New Roman"/>
          <w:sz w:val="24"/>
          <w:szCs w:val="24"/>
        </w:rPr>
        <w:t>.</w:t>
      </w:r>
      <w:r w:rsidR="002F7C49">
        <w:rPr>
          <w:rFonts w:ascii="Times New Roman" w:hAnsi="Times New Roman" w:cs="Times New Roman"/>
          <w:sz w:val="24"/>
          <w:szCs w:val="24"/>
        </w:rPr>
        <w:t xml:space="preserve"> </w:t>
      </w:r>
      <w:r w:rsidR="001F2A17">
        <w:rPr>
          <w:rFonts w:ascii="Times New Roman" w:hAnsi="Times New Roman" w:cs="Times New Roman"/>
          <w:sz w:val="24"/>
          <w:szCs w:val="24"/>
        </w:rPr>
        <w:t>L</w:t>
      </w:r>
      <w:r w:rsidR="002F7C49">
        <w:rPr>
          <w:rFonts w:ascii="Times New Roman" w:hAnsi="Times New Roman" w:cs="Times New Roman"/>
          <w:sz w:val="24"/>
          <w:szCs w:val="24"/>
        </w:rPr>
        <w:t xml:space="preserve">a extrañeza que genera un </w:t>
      </w:r>
      <w:r w:rsidR="00855B03">
        <w:rPr>
          <w:rFonts w:ascii="Times New Roman" w:hAnsi="Times New Roman" w:cs="Times New Roman"/>
          <w:sz w:val="24"/>
          <w:szCs w:val="24"/>
        </w:rPr>
        <w:t>lugar</w:t>
      </w:r>
      <w:r w:rsidR="002F7C49">
        <w:rPr>
          <w:rFonts w:ascii="Times New Roman" w:hAnsi="Times New Roman" w:cs="Times New Roman"/>
          <w:sz w:val="24"/>
          <w:szCs w:val="24"/>
        </w:rPr>
        <w:t xml:space="preserve"> abandonado en una ciudad es </w:t>
      </w:r>
      <w:r w:rsidR="00973CC6">
        <w:rPr>
          <w:rFonts w:ascii="Times New Roman" w:hAnsi="Times New Roman" w:cs="Times New Roman"/>
          <w:sz w:val="24"/>
          <w:szCs w:val="24"/>
        </w:rPr>
        <w:t>dada</w:t>
      </w:r>
      <w:r w:rsidR="002F7C49">
        <w:rPr>
          <w:rFonts w:ascii="Times New Roman" w:hAnsi="Times New Roman" w:cs="Times New Roman"/>
          <w:sz w:val="24"/>
          <w:szCs w:val="24"/>
        </w:rPr>
        <w:t xml:space="preserve"> por la expectativa</w:t>
      </w:r>
      <w:r w:rsidR="009C4B72">
        <w:rPr>
          <w:rFonts w:ascii="Times New Roman" w:hAnsi="Times New Roman" w:cs="Times New Roman"/>
          <w:sz w:val="24"/>
          <w:szCs w:val="24"/>
        </w:rPr>
        <w:t xml:space="preserve"> de estar en constante crecimiento</w:t>
      </w:r>
      <w:r w:rsidR="002F7C49">
        <w:rPr>
          <w:rFonts w:ascii="Times New Roman" w:hAnsi="Times New Roman" w:cs="Times New Roman"/>
          <w:sz w:val="24"/>
          <w:szCs w:val="24"/>
        </w:rPr>
        <w:t xml:space="preserve"> que se </w:t>
      </w:r>
      <w:r w:rsidR="001F2A17">
        <w:rPr>
          <w:rFonts w:ascii="Times New Roman" w:hAnsi="Times New Roman" w:cs="Times New Roman"/>
          <w:sz w:val="24"/>
          <w:szCs w:val="24"/>
        </w:rPr>
        <w:t>les</w:t>
      </w:r>
      <w:r w:rsidR="002F7C49">
        <w:rPr>
          <w:rFonts w:ascii="Times New Roman" w:hAnsi="Times New Roman" w:cs="Times New Roman"/>
          <w:sz w:val="24"/>
          <w:szCs w:val="24"/>
        </w:rPr>
        <w:t xml:space="preserve"> ha dado a los espacios</w:t>
      </w:r>
      <w:r w:rsidR="00855B03">
        <w:rPr>
          <w:rFonts w:ascii="Times New Roman" w:hAnsi="Times New Roman" w:cs="Times New Roman"/>
          <w:sz w:val="24"/>
          <w:szCs w:val="24"/>
        </w:rPr>
        <w:t xml:space="preserve"> urbanos</w:t>
      </w:r>
      <w:r w:rsidR="002F7C49">
        <w:rPr>
          <w:rFonts w:ascii="Times New Roman" w:hAnsi="Times New Roman" w:cs="Times New Roman"/>
          <w:sz w:val="24"/>
          <w:szCs w:val="24"/>
        </w:rPr>
        <w:t xml:space="preserve"> en la lógica política y económica que estamos inscritos</w:t>
      </w:r>
      <w:r w:rsidR="00855B03">
        <w:rPr>
          <w:rFonts w:ascii="Times New Roman" w:hAnsi="Times New Roman" w:cs="Times New Roman"/>
          <w:sz w:val="24"/>
          <w:szCs w:val="24"/>
        </w:rPr>
        <w:t>,</w:t>
      </w:r>
      <w:r w:rsidR="009C4B72">
        <w:rPr>
          <w:rFonts w:ascii="Times New Roman" w:hAnsi="Times New Roman" w:cs="Times New Roman"/>
          <w:sz w:val="24"/>
          <w:szCs w:val="24"/>
        </w:rPr>
        <w:t xml:space="preserve"> </w:t>
      </w:r>
      <w:r w:rsidR="006769B5">
        <w:rPr>
          <w:rFonts w:ascii="Times New Roman" w:hAnsi="Times New Roman" w:cs="Times New Roman"/>
          <w:sz w:val="24"/>
          <w:szCs w:val="24"/>
        </w:rPr>
        <w:t xml:space="preserve">cuando un espacio no es utilizado genera </w:t>
      </w:r>
      <w:r w:rsidR="009C4B72">
        <w:rPr>
          <w:rFonts w:ascii="Times New Roman" w:hAnsi="Times New Roman" w:cs="Times New Roman"/>
          <w:sz w:val="24"/>
          <w:szCs w:val="24"/>
        </w:rPr>
        <w:t>una percepción</w:t>
      </w:r>
      <w:r w:rsidR="006769B5">
        <w:rPr>
          <w:rFonts w:ascii="Times New Roman" w:hAnsi="Times New Roman" w:cs="Times New Roman"/>
          <w:sz w:val="24"/>
          <w:szCs w:val="24"/>
        </w:rPr>
        <w:t xml:space="preserve"> de inutilidad. Pero este “espacio” no solamente es una perímetro dado por reglas de una </w:t>
      </w:r>
      <w:r w:rsidR="00EB333D">
        <w:rPr>
          <w:rFonts w:ascii="Times New Roman" w:hAnsi="Times New Roman" w:cs="Times New Roman"/>
          <w:sz w:val="24"/>
          <w:szCs w:val="24"/>
        </w:rPr>
        <w:t>edificación</w:t>
      </w:r>
      <w:r w:rsidR="006769B5">
        <w:rPr>
          <w:rFonts w:ascii="Times New Roman" w:hAnsi="Times New Roman" w:cs="Times New Roman"/>
          <w:sz w:val="24"/>
          <w:szCs w:val="24"/>
        </w:rPr>
        <w:t xml:space="preserve"> en </w:t>
      </w:r>
      <w:r w:rsidR="009C4B72">
        <w:rPr>
          <w:rFonts w:ascii="Times New Roman" w:hAnsi="Times New Roman" w:cs="Times New Roman"/>
          <w:sz w:val="24"/>
          <w:szCs w:val="24"/>
        </w:rPr>
        <w:t>específico</w:t>
      </w:r>
      <w:r w:rsidR="006769B5">
        <w:rPr>
          <w:rFonts w:ascii="Times New Roman" w:hAnsi="Times New Roman" w:cs="Times New Roman"/>
          <w:sz w:val="24"/>
          <w:szCs w:val="24"/>
        </w:rPr>
        <w:t>, un grupo</w:t>
      </w:r>
      <w:r w:rsidR="009C4B72">
        <w:rPr>
          <w:rFonts w:ascii="Times New Roman" w:hAnsi="Times New Roman" w:cs="Times New Roman"/>
          <w:sz w:val="24"/>
          <w:szCs w:val="24"/>
        </w:rPr>
        <w:t xml:space="preserve"> </w:t>
      </w:r>
      <w:r w:rsidR="006769B5">
        <w:rPr>
          <w:rFonts w:ascii="Times New Roman" w:hAnsi="Times New Roman" w:cs="Times New Roman"/>
          <w:sz w:val="24"/>
          <w:szCs w:val="24"/>
        </w:rPr>
        <w:t xml:space="preserve">de objetos también puede generar un lugar, muchas veces se generan espacios en la relación entre conceptos y objetos, por ejemplo si </w:t>
      </w:r>
      <w:r w:rsidR="009C4B72">
        <w:rPr>
          <w:rFonts w:ascii="Times New Roman" w:hAnsi="Times New Roman" w:cs="Times New Roman"/>
          <w:sz w:val="24"/>
          <w:szCs w:val="24"/>
        </w:rPr>
        <w:t>un grupo de</w:t>
      </w:r>
      <w:r w:rsidR="006769B5">
        <w:rPr>
          <w:rFonts w:ascii="Times New Roman" w:hAnsi="Times New Roman" w:cs="Times New Roman"/>
          <w:sz w:val="24"/>
          <w:szCs w:val="24"/>
        </w:rPr>
        <w:t xml:space="preserve"> personas empiezan a botar cosas en un lugar</w:t>
      </w:r>
      <w:r w:rsidR="009C4B72">
        <w:rPr>
          <w:rFonts w:ascii="Times New Roman" w:hAnsi="Times New Roman" w:cs="Times New Roman"/>
          <w:sz w:val="24"/>
          <w:szCs w:val="24"/>
        </w:rPr>
        <w:t>,</w:t>
      </w:r>
      <w:r w:rsidR="006769B5">
        <w:rPr>
          <w:rFonts w:ascii="Times New Roman" w:hAnsi="Times New Roman" w:cs="Times New Roman"/>
          <w:sz w:val="24"/>
          <w:szCs w:val="24"/>
        </w:rPr>
        <w:t xml:space="preserve"> rápidamente este se convierte en un basurero donde debido a la repetición de esta </w:t>
      </w:r>
      <w:r w:rsidR="006769B5">
        <w:rPr>
          <w:rFonts w:ascii="Times New Roman" w:hAnsi="Times New Roman" w:cs="Times New Roman"/>
          <w:sz w:val="24"/>
          <w:szCs w:val="24"/>
        </w:rPr>
        <w:lastRenderedPageBreak/>
        <w:t xml:space="preserve">acción por </w:t>
      </w:r>
      <w:r w:rsidR="00EB333D">
        <w:rPr>
          <w:rFonts w:ascii="Times New Roman" w:hAnsi="Times New Roman" w:cs="Times New Roman"/>
          <w:sz w:val="24"/>
          <w:szCs w:val="24"/>
        </w:rPr>
        <w:t>más</w:t>
      </w:r>
      <w:r w:rsidR="006769B5">
        <w:rPr>
          <w:rFonts w:ascii="Times New Roman" w:hAnsi="Times New Roman" w:cs="Times New Roman"/>
          <w:sz w:val="24"/>
          <w:szCs w:val="24"/>
        </w:rPr>
        <w:t xml:space="preserve"> de una persona, </w:t>
      </w:r>
      <w:r w:rsidR="00D35B9E">
        <w:rPr>
          <w:rFonts w:ascii="Times New Roman" w:hAnsi="Times New Roman" w:cs="Times New Roman"/>
          <w:sz w:val="24"/>
          <w:szCs w:val="24"/>
        </w:rPr>
        <w:t>le</w:t>
      </w:r>
      <w:r w:rsidR="006769B5">
        <w:rPr>
          <w:rFonts w:ascii="Times New Roman" w:hAnsi="Times New Roman" w:cs="Times New Roman"/>
          <w:sz w:val="24"/>
          <w:szCs w:val="24"/>
        </w:rPr>
        <w:t xml:space="preserve"> da un nuevo significado al espacio que no </w:t>
      </w:r>
      <w:r w:rsidR="00EB333D">
        <w:rPr>
          <w:rFonts w:ascii="Times New Roman" w:hAnsi="Times New Roman" w:cs="Times New Roman"/>
          <w:sz w:val="24"/>
          <w:szCs w:val="24"/>
        </w:rPr>
        <w:t>tenía</w:t>
      </w:r>
      <w:r w:rsidR="006769B5">
        <w:rPr>
          <w:rFonts w:ascii="Times New Roman" w:hAnsi="Times New Roman" w:cs="Times New Roman"/>
          <w:sz w:val="24"/>
          <w:szCs w:val="24"/>
        </w:rPr>
        <w:t xml:space="preserve"> antes</w:t>
      </w:r>
      <w:r w:rsidR="00D35B9E">
        <w:rPr>
          <w:rFonts w:ascii="Times New Roman" w:hAnsi="Times New Roman" w:cs="Times New Roman"/>
          <w:sz w:val="24"/>
          <w:szCs w:val="24"/>
        </w:rPr>
        <w:t>, es de esta manera que muchas veces personas o lugares son vi</w:t>
      </w:r>
      <w:r w:rsidR="009C4B72">
        <w:rPr>
          <w:rFonts w:ascii="Times New Roman" w:hAnsi="Times New Roman" w:cs="Times New Roman"/>
          <w:sz w:val="24"/>
          <w:szCs w:val="24"/>
        </w:rPr>
        <w:t>s</w:t>
      </w:r>
      <w:r w:rsidR="00D35B9E">
        <w:rPr>
          <w:rFonts w:ascii="Times New Roman" w:hAnsi="Times New Roman" w:cs="Times New Roman"/>
          <w:sz w:val="24"/>
          <w:szCs w:val="24"/>
        </w:rPr>
        <w:t xml:space="preserve">tos como indeseables debido a su cercanía con el concepto de basura, la </w:t>
      </w:r>
      <w:r w:rsidR="009C4B72">
        <w:rPr>
          <w:rFonts w:ascii="Times New Roman" w:hAnsi="Times New Roman" w:cs="Times New Roman"/>
          <w:sz w:val="24"/>
          <w:szCs w:val="24"/>
        </w:rPr>
        <w:t>búsqueda</w:t>
      </w:r>
      <w:r w:rsidR="00D35B9E">
        <w:rPr>
          <w:rFonts w:ascii="Times New Roman" w:hAnsi="Times New Roman" w:cs="Times New Roman"/>
          <w:sz w:val="24"/>
          <w:szCs w:val="24"/>
        </w:rPr>
        <w:t xml:space="preserve"> en esta obra es hacer </w:t>
      </w:r>
      <w:r w:rsidR="009C4B72">
        <w:rPr>
          <w:rFonts w:ascii="Times New Roman" w:hAnsi="Times New Roman" w:cs="Times New Roman"/>
          <w:sz w:val="24"/>
          <w:szCs w:val="24"/>
        </w:rPr>
        <w:t>visible</w:t>
      </w:r>
      <w:r w:rsidR="00D35B9E">
        <w:rPr>
          <w:rFonts w:ascii="Times New Roman" w:hAnsi="Times New Roman" w:cs="Times New Roman"/>
          <w:sz w:val="24"/>
          <w:szCs w:val="24"/>
        </w:rPr>
        <w:t xml:space="preserve"> el valor </w:t>
      </w:r>
      <w:r w:rsidR="00EB333D">
        <w:rPr>
          <w:rFonts w:ascii="Times New Roman" w:hAnsi="Times New Roman" w:cs="Times New Roman"/>
          <w:sz w:val="24"/>
          <w:szCs w:val="24"/>
        </w:rPr>
        <w:t>intrínseco</w:t>
      </w:r>
      <w:r w:rsidR="00D35B9E">
        <w:rPr>
          <w:rFonts w:ascii="Times New Roman" w:hAnsi="Times New Roman" w:cs="Times New Roman"/>
          <w:sz w:val="24"/>
          <w:szCs w:val="24"/>
        </w:rPr>
        <w:t xml:space="preserve"> que tienen estos espacios y objetos</w:t>
      </w:r>
      <w:r w:rsidR="00D50BC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B96FE46" w14:textId="686B8D92" w:rsidR="001F2A17" w:rsidRPr="008126BF" w:rsidRDefault="008126BF" w:rsidP="002272E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</w:rPr>
        <w:t>Identificando las diferentes materialidades que existen en los lugares deshabitados como el óxido,</w:t>
      </w:r>
      <w:r w:rsidRPr="008126BF">
        <w:rPr>
          <w:rFonts w:ascii="Times New Roman" w:hAnsi="Times New Roman" w:cs="Times New Roman"/>
          <w:sz w:val="24"/>
          <w:szCs w:val="24"/>
          <w:lang w:val="es-MX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s-MX"/>
        </w:rPr>
        <w:t>la erosión presente en la pintura de los muros, la acumulación de polvo sobre las superficies, marcas o partes faltantes en un objeto, todas esta</w:t>
      </w:r>
      <w:r w:rsidR="00EB333D">
        <w:rPr>
          <w:rFonts w:ascii="Times New Roman" w:hAnsi="Times New Roman" w:cs="Times New Roman"/>
          <w:sz w:val="24"/>
          <w:szCs w:val="24"/>
          <w:lang w:val="es-MX"/>
        </w:rPr>
        <w:t>s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cualidades de alguna u otra </w:t>
      </w:r>
      <w:r w:rsidRPr="00830A6B">
        <w:rPr>
          <w:rFonts w:ascii="Times New Roman" w:hAnsi="Times New Roman" w:cs="Times New Roman"/>
          <w:sz w:val="24"/>
          <w:szCs w:val="24"/>
          <w:highlight w:val="yellow"/>
          <w:lang w:val="es-MX"/>
          <w:rPrChange w:id="18" w:author="Karina Román Díaz" w:date="2023-09-25T23:34:00Z">
            <w:rPr>
              <w:rFonts w:ascii="Times New Roman" w:hAnsi="Times New Roman" w:cs="Times New Roman"/>
              <w:sz w:val="24"/>
              <w:szCs w:val="24"/>
              <w:lang w:val="es-MX"/>
            </w:rPr>
          </w:rPrChange>
        </w:rPr>
        <w:t>maner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a dan indicio del paso del tiempo y su contacto con la vida misma, de esta </w:t>
      </w:r>
      <w:r w:rsidRPr="00830A6B">
        <w:rPr>
          <w:rFonts w:ascii="Times New Roman" w:hAnsi="Times New Roman" w:cs="Times New Roman"/>
          <w:sz w:val="24"/>
          <w:szCs w:val="24"/>
          <w:highlight w:val="yellow"/>
          <w:lang w:val="es-MX"/>
          <w:rPrChange w:id="19" w:author="Karina Román Díaz" w:date="2023-09-25T23:34:00Z">
            <w:rPr>
              <w:rFonts w:ascii="Times New Roman" w:hAnsi="Times New Roman" w:cs="Times New Roman"/>
              <w:sz w:val="24"/>
              <w:szCs w:val="24"/>
              <w:lang w:val="es-MX"/>
            </w:rPr>
          </w:rPrChange>
        </w:rPr>
        <w:t>manera</w:t>
      </w:r>
      <w:r>
        <w:rPr>
          <w:rFonts w:ascii="Times New Roman" w:hAnsi="Times New Roman" w:cs="Times New Roman"/>
          <w:sz w:val="24"/>
          <w:szCs w:val="24"/>
        </w:rPr>
        <w:t xml:space="preserve"> quiero transmitir esas cualidades que activan el sentimiento de nostalgia conectado con esos lugares</w:t>
      </w:r>
      <w:r w:rsidR="005F7AC7">
        <w:rPr>
          <w:rFonts w:ascii="Times New Roman" w:hAnsi="Times New Roman" w:cs="Times New Roman"/>
          <w:sz w:val="24"/>
          <w:szCs w:val="24"/>
        </w:rPr>
        <w:t>, el conjunto que genera esta estética del abandono activa también la imaginación en las personas intentando llenar los vacíos que existen con sus propias experiencias</w:t>
      </w:r>
      <w:r w:rsidR="00E72E93">
        <w:rPr>
          <w:rFonts w:ascii="Times New Roman" w:hAnsi="Times New Roman" w:cs="Times New Roman"/>
          <w:sz w:val="24"/>
          <w:szCs w:val="24"/>
        </w:rPr>
        <w:t xml:space="preserve">, debido la falta que </w:t>
      </w:r>
      <w:r w:rsidR="00EB333D">
        <w:rPr>
          <w:rFonts w:ascii="Times New Roman" w:hAnsi="Times New Roman" w:cs="Times New Roman"/>
          <w:sz w:val="24"/>
          <w:szCs w:val="24"/>
        </w:rPr>
        <w:t>está</w:t>
      </w:r>
      <w:r w:rsidR="00E72E93">
        <w:rPr>
          <w:rFonts w:ascii="Times New Roman" w:hAnsi="Times New Roman" w:cs="Times New Roman"/>
          <w:sz w:val="24"/>
          <w:szCs w:val="24"/>
        </w:rPr>
        <w:t xml:space="preserve"> presente en todas estas cualidades, conectamos con la fragilidad </w:t>
      </w:r>
      <w:commentRangeStart w:id="20"/>
      <w:r w:rsidR="00E72E93">
        <w:rPr>
          <w:rFonts w:ascii="Times New Roman" w:hAnsi="Times New Roman" w:cs="Times New Roman"/>
          <w:sz w:val="24"/>
          <w:szCs w:val="24"/>
        </w:rPr>
        <w:t>y lo efímero que es la vida al encontrarnos frente al paso innegable del tiempo</w:t>
      </w:r>
      <w:commentRangeEnd w:id="20"/>
      <w:r w:rsidR="00830A6B">
        <w:rPr>
          <w:rStyle w:val="Refdecomentario"/>
        </w:rPr>
        <w:commentReference w:id="20"/>
      </w:r>
      <w:r w:rsidR="00E72E93">
        <w:rPr>
          <w:rFonts w:ascii="Times New Roman" w:hAnsi="Times New Roman" w:cs="Times New Roman"/>
          <w:sz w:val="24"/>
          <w:szCs w:val="24"/>
        </w:rPr>
        <w:t>(corregir)</w:t>
      </w:r>
    </w:p>
    <w:p w14:paraId="01AB3D95" w14:textId="3560863D" w:rsidR="004936FC" w:rsidRDefault="004936FC" w:rsidP="002272E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 silla es un objecto que utilizo como símbolo que representa los conceptos claves de esta </w:t>
      </w:r>
      <w:r w:rsidR="009C4B72">
        <w:rPr>
          <w:rFonts w:ascii="Times New Roman" w:hAnsi="Times New Roman" w:cs="Times New Roman"/>
          <w:sz w:val="24"/>
          <w:szCs w:val="24"/>
        </w:rPr>
        <w:t>obra, como</w:t>
      </w:r>
      <w:r>
        <w:rPr>
          <w:rFonts w:ascii="Times New Roman" w:hAnsi="Times New Roman" w:cs="Times New Roman"/>
          <w:sz w:val="24"/>
          <w:szCs w:val="24"/>
        </w:rPr>
        <w:t xml:space="preserve"> lo son la ausencia, la huella que dejan los seres humanos</w:t>
      </w:r>
      <w:r w:rsidR="009C4B7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la silla por </w:t>
      </w:r>
      <w:del w:id="21" w:author="Karina Román Díaz" w:date="2023-09-25T23:36:00Z">
        <w:r w:rsidDel="00830A6B">
          <w:rPr>
            <w:rFonts w:ascii="Times New Roman" w:hAnsi="Times New Roman" w:cs="Times New Roman"/>
            <w:sz w:val="24"/>
            <w:szCs w:val="24"/>
          </w:rPr>
          <w:delText>si</w:delText>
        </w:r>
      </w:del>
      <w:ins w:id="22" w:author="Karina Román Díaz" w:date="2023-09-25T23:36:00Z">
        <w:r w:rsidR="00830A6B">
          <w:rPr>
            <w:rFonts w:ascii="Times New Roman" w:hAnsi="Times New Roman" w:cs="Times New Roman"/>
            <w:sz w:val="24"/>
            <w:szCs w:val="24"/>
          </w:rPr>
          <w:t>sí</w:t>
        </w:r>
      </w:ins>
      <w:r>
        <w:rPr>
          <w:rFonts w:ascii="Times New Roman" w:hAnsi="Times New Roman" w:cs="Times New Roman"/>
          <w:sz w:val="24"/>
          <w:szCs w:val="24"/>
        </w:rPr>
        <w:t xml:space="preserve"> misma puede crear estos no lugares debido a </w:t>
      </w:r>
      <w:r w:rsidR="009C4B72">
        <w:rPr>
          <w:rFonts w:ascii="Times New Roman" w:hAnsi="Times New Roman" w:cs="Times New Roman"/>
          <w:sz w:val="24"/>
          <w:szCs w:val="24"/>
        </w:rPr>
        <w:t>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C4B72">
        <w:rPr>
          <w:rFonts w:ascii="Times New Roman" w:hAnsi="Times New Roman" w:cs="Times New Roman"/>
          <w:sz w:val="24"/>
          <w:szCs w:val="24"/>
        </w:rPr>
        <w:t>expectativa de su uso predeterminado</w:t>
      </w:r>
      <w:r>
        <w:rPr>
          <w:rFonts w:ascii="Times New Roman" w:hAnsi="Times New Roman" w:cs="Times New Roman"/>
          <w:sz w:val="24"/>
          <w:szCs w:val="24"/>
        </w:rPr>
        <w:t>.</w:t>
      </w:r>
      <w:r w:rsidR="009C4B72">
        <w:rPr>
          <w:rFonts w:ascii="Times New Roman" w:hAnsi="Times New Roman" w:cs="Times New Roman"/>
          <w:sz w:val="24"/>
          <w:szCs w:val="24"/>
        </w:rPr>
        <w:t xml:space="preserve"> L</w:t>
      </w:r>
      <w:r>
        <w:rPr>
          <w:rFonts w:ascii="Times New Roman" w:hAnsi="Times New Roman" w:cs="Times New Roman"/>
          <w:sz w:val="24"/>
          <w:szCs w:val="24"/>
        </w:rPr>
        <w:t xml:space="preserve">a silla como objeto tiene un significado definido pero como idea no es tan tangible, una mesa en si puede ser una silla ya que tiene una plataforma para sentarse y generalmente cuatro patas, la silla tiene una imagen visual </w:t>
      </w:r>
      <w:r w:rsidR="009C4B72">
        <w:rPr>
          <w:rFonts w:ascii="Times New Roman" w:hAnsi="Times New Roman" w:cs="Times New Roman"/>
          <w:sz w:val="24"/>
          <w:szCs w:val="24"/>
        </w:rPr>
        <w:t>más</w:t>
      </w:r>
      <w:r>
        <w:rPr>
          <w:rFonts w:ascii="Times New Roman" w:hAnsi="Times New Roman" w:cs="Times New Roman"/>
          <w:sz w:val="24"/>
          <w:szCs w:val="24"/>
        </w:rPr>
        <w:t xml:space="preserve"> o</w:t>
      </w:r>
      <w:r w:rsidR="009C4B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menos determinada en la mente de las personas</w:t>
      </w:r>
      <w:r w:rsidR="009C4B72">
        <w:rPr>
          <w:rFonts w:ascii="Times New Roman" w:hAnsi="Times New Roman" w:cs="Times New Roman"/>
          <w:sz w:val="24"/>
          <w:szCs w:val="24"/>
        </w:rPr>
        <w:t>,</w:t>
      </w:r>
      <w:r w:rsidR="005577A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pero como la obra </w:t>
      </w:r>
      <w:commentRangeStart w:id="23"/>
      <w:r>
        <w:rPr>
          <w:rFonts w:ascii="Times New Roman" w:hAnsi="Times New Roman" w:cs="Times New Roman"/>
          <w:sz w:val="24"/>
          <w:szCs w:val="24"/>
        </w:rPr>
        <w:t>una y tres sillas</w:t>
      </w:r>
      <w:r w:rsidR="00123493">
        <w:rPr>
          <w:rFonts w:ascii="Times New Roman" w:hAnsi="Times New Roman" w:cs="Times New Roman"/>
          <w:sz w:val="24"/>
          <w:szCs w:val="24"/>
        </w:rPr>
        <w:t>(1965)</w:t>
      </w:r>
      <w:r w:rsidR="009C4B72">
        <w:rPr>
          <w:rFonts w:ascii="Times New Roman" w:hAnsi="Times New Roman" w:cs="Times New Roman"/>
          <w:sz w:val="24"/>
          <w:szCs w:val="24"/>
        </w:rPr>
        <w:t xml:space="preserve"> </w:t>
      </w:r>
      <w:commentRangeEnd w:id="23"/>
      <w:r w:rsidR="00830A6B">
        <w:rPr>
          <w:rStyle w:val="Refdecomentario"/>
        </w:rPr>
        <w:commentReference w:id="23"/>
      </w:r>
      <w:r w:rsidR="009C4B72">
        <w:rPr>
          <w:rFonts w:ascii="Times New Roman" w:hAnsi="Times New Roman" w:cs="Times New Roman"/>
          <w:sz w:val="24"/>
          <w:szCs w:val="24"/>
        </w:rPr>
        <w:t>explora</w:t>
      </w:r>
      <w:r w:rsidR="00123493">
        <w:rPr>
          <w:rFonts w:ascii="Times New Roman" w:hAnsi="Times New Roman" w:cs="Times New Roman"/>
          <w:sz w:val="24"/>
          <w:szCs w:val="24"/>
        </w:rPr>
        <w:t xml:space="preserve"> los </w:t>
      </w:r>
      <w:r w:rsidR="00EB333D">
        <w:rPr>
          <w:rFonts w:ascii="Times New Roman" w:hAnsi="Times New Roman" w:cs="Times New Roman"/>
          <w:sz w:val="24"/>
          <w:szCs w:val="24"/>
        </w:rPr>
        <w:t>límites</w:t>
      </w:r>
      <w:r w:rsidR="00123493">
        <w:rPr>
          <w:rFonts w:ascii="Times New Roman" w:hAnsi="Times New Roman" w:cs="Times New Roman"/>
          <w:sz w:val="24"/>
          <w:szCs w:val="24"/>
        </w:rPr>
        <w:t xml:space="preserve"> que</w:t>
      </w:r>
      <w:r>
        <w:rPr>
          <w:rFonts w:ascii="Times New Roman" w:hAnsi="Times New Roman" w:cs="Times New Roman"/>
          <w:sz w:val="24"/>
          <w:szCs w:val="24"/>
        </w:rPr>
        <w:t xml:space="preserve"> podemos ver </w:t>
      </w:r>
      <w:r w:rsidR="00123493">
        <w:rPr>
          <w:rFonts w:ascii="Times New Roman" w:hAnsi="Times New Roman" w:cs="Times New Roman"/>
          <w:sz w:val="24"/>
          <w:szCs w:val="24"/>
        </w:rPr>
        <w:t>entre</w:t>
      </w:r>
      <w:r>
        <w:rPr>
          <w:rFonts w:ascii="Times New Roman" w:hAnsi="Times New Roman" w:cs="Times New Roman"/>
          <w:sz w:val="24"/>
          <w:szCs w:val="24"/>
        </w:rPr>
        <w:t xml:space="preserve"> el lenguaje y </w:t>
      </w:r>
      <w:r w:rsidR="00123493">
        <w:rPr>
          <w:rFonts w:ascii="Times New Roman" w:hAnsi="Times New Roman" w:cs="Times New Roman"/>
          <w:sz w:val="24"/>
          <w:szCs w:val="24"/>
        </w:rPr>
        <w:t>el concepto</w:t>
      </w:r>
      <w:r>
        <w:rPr>
          <w:rFonts w:ascii="Times New Roman" w:hAnsi="Times New Roman" w:cs="Times New Roman"/>
          <w:sz w:val="24"/>
          <w:szCs w:val="24"/>
        </w:rPr>
        <w:t>(expandir),</w:t>
      </w:r>
      <w:r w:rsidR="005577AF">
        <w:rPr>
          <w:rFonts w:ascii="Times New Roman" w:hAnsi="Times New Roman" w:cs="Times New Roman"/>
          <w:sz w:val="24"/>
          <w:szCs w:val="24"/>
        </w:rPr>
        <w:t xml:space="preserve"> </w:t>
      </w:r>
      <w:r w:rsidR="00123493">
        <w:rPr>
          <w:rFonts w:ascii="Times New Roman" w:hAnsi="Times New Roman" w:cs="Times New Roman"/>
          <w:sz w:val="24"/>
          <w:szCs w:val="24"/>
        </w:rPr>
        <w:t>la pregunta que se propone</w:t>
      </w:r>
      <w:r w:rsidR="005577AF">
        <w:rPr>
          <w:rFonts w:ascii="Times New Roman" w:hAnsi="Times New Roman" w:cs="Times New Roman"/>
          <w:sz w:val="24"/>
          <w:szCs w:val="24"/>
        </w:rPr>
        <w:t xml:space="preserve"> con esta obra</w:t>
      </w:r>
      <w:r w:rsidR="00123493">
        <w:rPr>
          <w:rFonts w:ascii="Times New Roman" w:hAnsi="Times New Roman" w:cs="Times New Roman"/>
          <w:sz w:val="24"/>
          <w:szCs w:val="24"/>
        </w:rPr>
        <w:t>,</w:t>
      </w:r>
      <w:r w:rsidR="005577AF">
        <w:rPr>
          <w:rFonts w:ascii="Times New Roman" w:hAnsi="Times New Roman" w:cs="Times New Roman"/>
          <w:sz w:val="24"/>
          <w:szCs w:val="24"/>
        </w:rPr>
        <w:t xml:space="preserve"> es cu</w:t>
      </w:r>
      <w:ins w:id="24" w:author="Karina Román Díaz" w:date="2023-09-25T23:38:00Z">
        <w:r w:rsidR="00830A6B">
          <w:rPr>
            <w:rFonts w:ascii="Times New Roman" w:hAnsi="Times New Roman" w:cs="Times New Roman"/>
            <w:sz w:val="24"/>
            <w:szCs w:val="24"/>
          </w:rPr>
          <w:t>á</w:t>
        </w:r>
      </w:ins>
      <w:del w:id="25" w:author="Karina Román Díaz" w:date="2023-09-25T23:38:00Z">
        <w:r w:rsidR="005577AF" w:rsidDel="00830A6B">
          <w:rPr>
            <w:rFonts w:ascii="Times New Roman" w:hAnsi="Times New Roman" w:cs="Times New Roman"/>
            <w:sz w:val="24"/>
            <w:szCs w:val="24"/>
          </w:rPr>
          <w:delText>a</w:delText>
        </w:r>
      </w:del>
      <w:r w:rsidR="005577AF">
        <w:rPr>
          <w:rFonts w:ascii="Times New Roman" w:hAnsi="Times New Roman" w:cs="Times New Roman"/>
          <w:sz w:val="24"/>
          <w:szCs w:val="24"/>
        </w:rPr>
        <w:t xml:space="preserve">l </w:t>
      </w:r>
      <w:r w:rsidR="00D50BCC">
        <w:rPr>
          <w:rFonts w:ascii="Times New Roman" w:hAnsi="Times New Roman" w:cs="Times New Roman"/>
          <w:sz w:val="24"/>
          <w:szCs w:val="24"/>
        </w:rPr>
        <w:t>de todas las representaciones son</w:t>
      </w:r>
      <w:r w:rsidR="005577AF">
        <w:rPr>
          <w:rFonts w:ascii="Times New Roman" w:hAnsi="Times New Roman" w:cs="Times New Roman"/>
          <w:sz w:val="24"/>
          <w:szCs w:val="24"/>
        </w:rPr>
        <w:t xml:space="preserve"> la verdadera silla</w:t>
      </w:r>
      <w:r w:rsidR="00D50BCC">
        <w:rPr>
          <w:rFonts w:ascii="Times New Roman" w:hAnsi="Times New Roman" w:cs="Times New Roman"/>
          <w:sz w:val="24"/>
          <w:szCs w:val="24"/>
        </w:rPr>
        <w:t>,</w:t>
      </w:r>
      <w:r w:rsidR="005577AF">
        <w:rPr>
          <w:rFonts w:ascii="Times New Roman" w:hAnsi="Times New Roman" w:cs="Times New Roman"/>
          <w:sz w:val="24"/>
          <w:szCs w:val="24"/>
        </w:rPr>
        <w:t xml:space="preserve"> el objeto, la foto o la descripción</w:t>
      </w:r>
      <w:ins w:id="26" w:author="Karina Román Díaz" w:date="2023-09-25T23:38:00Z">
        <w:r w:rsidR="00830A6B">
          <w:rPr>
            <w:rFonts w:ascii="Times New Roman" w:hAnsi="Times New Roman" w:cs="Times New Roman"/>
            <w:sz w:val="24"/>
            <w:szCs w:val="24"/>
          </w:rPr>
          <w:t>.</w:t>
        </w:r>
      </w:ins>
      <w:del w:id="27" w:author="Karina Román Díaz" w:date="2023-09-25T23:38:00Z">
        <w:r w:rsidR="005577AF" w:rsidDel="00830A6B">
          <w:rPr>
            <w:rFonts w:ascii="Times New Roman" w:hAnsi="Times New Roman" w:cs="Times New Roman"/>
            <w:sz w:val="24"/>
            <w:szCs w:val="24"/>
          </w:rPr>
          <w:delText>,</w:delText>
        </w:r>
      </w:del>
      <w:r w:rsidR="005577AF">
        <w:rPr>
          <w:rFonts w:ascii="Times New Roman" w:hAnsi="Times New Roman" w:cs="Times New Roman"/>
          <w:sz w:val="24"/>
          <w:szCs w:val="24"/>
        </w:rPr>
        <w:t xml:space="preserve"> </w:t>
      </w:r>
      <w:ins w:id="28" w:author="Karina Román Díaz" w:date="2023-09-25T23:38:00Z">
        <w:r w:rsidR="00830A6B">
          <w:rPr>
            <w:rFonts w:ascii="Times New Roman" w:hAnsi="Times New Roman" w:cs="Times New Roman"/>
            <w:sz w:val="24"/>
            <w:szCs w:val="24"/>
          </w:rPr>
          <w:t>L</w:t>
        </w:r>
      </w:ins>
      <w:del w:id="29" w:author="Karina Román Díaz" w:date="2023-09-25T23:38:00Z">
        <w:r w:rsidR="005577AF" w:rsidDel="00830A6B">
          <w:rPr>
            <w:rFonts w:ascii="Times New Roman" w:hAnsi="Times New Roman" w:cs="Times New Roman"/>
            <w:sz w:val="24"/>
            <w:szCs w:val="24"/>
          </w:rPr>
          <w:delText>l</w:delText>
        </w:r>
      </w:del>
      <w:r w:rsidR="005577AF">
        <w:rPr>
          <w:rFonts w:ascii="Times New Roman" w:hAnsi="Times New Roman" w:cs="Times New Roman"/>
          <w:sz w:val="24"/>
          <w:szCs w:val="24"/>
        </w:rPr>
        <w:t xml:space="preserve">a respuesta es que son todas y ninguna a la vez, la respuesta que yo le quiero dar en mi obra a este cuestionamiento es que la </w:t>
      </w:r>
      <w:r w:rsidR="00EB333D">
        <w:rPr>
          <w:rFonts w:ascii="Times New Roman" w:hAnsi="Times New Roman" w:cs="Times New Roman"/>
          <w:sz w:val="24"/>
          <w:szCs w:val="24"/>
        </w:rPr>
        <w:t>interacción</w:t>
      </w:r>
      <w:r w:rsidR="005577AF">
        <w:rPr>
          <w:rFonts w:ascii="Times New Roman" w:hAnsi="Times New Roman" w:cs="Times New Roman"/>
          <w:sz w:val="24"/>
          <w:szCs w:val="24"/>
        </w:rPr>
        <w:t xml:space="preserve"> del objeto con el ser humano es lo que hace que algo se convierta en otra cosa, es decir que la </w:t>
      </w:r>
      <w:commentRangeStart w:id="30"/>
      <w:r w:rsidR="005577AF">
        <w:rPr>
          <w:rFonts w:ascii="Times New Roman" w:hAnsi="Times New Roman" w:cs="Times New Roman"/>
          <w:sz w:val="24"/>
          <w:szCs w:val="24"/>
        </w:rPr>
        <w:t xml:space="preserve">silla solo es silla </w:t>
      </w:r>
      <w:commentRangeEnd w:id="30"/>
      <w:r w:rsidR="005D5EB1">
        <w:rPr>
          <w:rStyle w:val="Refdecomentario"/>
        </w:rPr>
        <w:commentReference w:id="30"/>
      </w:r>
      <w:r w:rsidR="005577AF">
        <w:rPr>
          <w:rFonts w:ascii="Times New Roman" w:hAnsi="Times New Roman" w:cs="Times New Roman"/>
          <w:sz w:val="24"/>
          <w:szCs w:val="24"/>
        </w:rPr>
        <w:t xml:space="preserve">cuando </w:t>
      </w:r>
      <w:r w:rsidR="00EB333D">
        <w:rPr>
          <w:rFonts w:ascii="Times New Roman" w:hAnsi="Times New Roman" w:cs="Times New Roman"/>
          <w:sz w:val="24"/>
          <w:szCs w:val="24"/>
        </w:rPr>
        <w:t>está</w:t>
      </w:r>
      <w:r w:rsidR="005577AF">
        <w:rPr>
          <w:rFonts w:ascii="Times New Roman" w:hAnsi="Times New Roman" w:cs="Times New Roman"/>
          <w:sz w:val="24"/>
          <w:szCs w:val="24"/>
        </w:rPr>
        <w:t xml:space="preserve"> en contacto con el ser humano o un objeto se convierte en silla cuando una persona le da ese uso, en mi obra quiero que esta conexión este implícita debido a la ausencia del ser humano en </w:t>
      </w:r>
      <w:del w:id="31" w:author="Karina Román Díaz" w:date="2023-09-25T23:39:00Z">
        <w:r w:rsidR="005577AF" w:rsidDel="00830A6B">
          <w:rPr>
            <w:rFonts w:ascii="Times New Roman" w:hAnsi="Times New Roman" w:cs="Times New Roman"/>
            <w:sz w:val="24"/>
            <w:szCs w:val="24"/>
          </w:rPr>
          <w:delText>si</w:delText>
        </w:r>
      </w:del>
      <w:ins w:id="32" w:author="Karina Román Díaz" w:date="2023-09-25T23:39:00Z">
        <w:r w:rsidR="00830A6B">
          <w:rPr>
            <w:rFonts w:ascii="Times New Roman" w:hAnsi="Times New Roman" w:cs="Times New Roman"/>
            <w:sz w:val="24"/>
            <w:szCs w:val="24"/>
          </w:rPr>
          <w:t>sí</w:t>
        </w:r>
      </w:ins>
      <w:r w:rsidR="005577AF">
        <w:rPr>
          <w:rFonts w:ascii="Times New Roman" w:hAnsi="Times New Roman" w:cs="Times New Roman"/>
          <w:sz w:val="24"/>
          <w:szCs w:val="24"/>
        </w:rPr>
        <w:t xml:space="preserve"> mismo dentro de la imagen, pero el ser humano sigue estando en todo el entorno porque fueron las personas quienes de alguna u otra forma intervinieron este entorno</w:t>
      </w:r>
      <w:r w:rsidR="00123493">
        <w:rPr>
          <w:rFonts w:ascii="Times New Roman" w:hAnsi="Times New Roman" w:cs="Times New Roman"/>
          <w:sz w:val="24"/>
          <w:szCs w:val="24"/>
        </w:rPr>
        <w:t>,</w:t>
      </w:r>
    </w:p>
    <w:p w14:paraId="0ED9270A" w14:textId="1705AB4E" w:rsidR="002272E8" w:rsidRPr="002D2A8A" w:rsidRDefault="00973CC6" w:rsidP="002D2A8A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es-MX"/>
        </w:rPr>
      </w:pPr>
      <w:r>
        <w:rPr>
          <w:rFonts w:ascii="Times New Roman" w:hAnsi="Times New Roman" w:cs="Times New Roman"/>
          <w:sz w:val="24"/>
          <w:szCs w:val="24"/>
          <w:lang w:val="es-MX"/>
        </w:rPr>
        <w:t xml:space="preserve">El soporte esta </w:t>
      </w:r>
      <w:r w:rsidR="001F2A17">
        <w:rPr>
          <w:rFonts w:ascii="Times New Roman" w:hAnsi="Times New Roman" w:cs="Times New Roman"/>
          <w:sz w:val="24"/>
          <w:szCs w:val="24"/>
          <w:lang w:val="es-MX"/>
        </w:rPr>
        <w:t>intrínsicamente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ligado a la estética y </w:t>
      </w:r>
      <w:r w:rsidR="001F2A17">
        <w:rPr>
          <w:rFonts w:ascii="Times New Roman" w:hAnsi="Times New Roman" w:cs="Times New Roman"/>
          <w:sz w:val="24"/>
          <w:szCs w:val="24"/>
          <w:lang w:val="es-MX"/>
        </w:rPr>
        <w:t>materialidades</w:t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 que se encuentran en los espacios que inspiran esta </w:t>
      </w:r>
      <w:commentRangeStart w:id="33"/>
      <w:r>
        <w:rPr>
          <w:rFonts w:ascii="Times New Roman" w:hAnsi="Times New Roman" w:cs="Times New Roman"/>
          <w:sz w:val="24"/>
          <w:szCs w:val="24"/>
          <w:lang w:val="es-MX"/>
        </w:rPr>
        <w:t>obra</w:t>
      </w:r>
      <w:commentRangeEnd w:id="33"/>
      <w:r w:rsidR="005D5EB1">
        <w:rPr>
          <w:rStyle w:val="Refdecomentario"/>
        </w:rPr>
        <w:commentReference w:id="33"/>
      </w:r>
      <w:r>
        <w:rPr>
          <w:rFonts w:ascii="Times New Roman" w:hAnsi="Times New Roman" w:cs="Times New Roman"/>
          <w:sz w:val="24"/>
          <w:szCs w:val="24"/>
          <w:lang w:val="es-MX"/>
        </w:rPr>
        <w:t xml:space="preserve">, </w:t>
      </w:r>
    </w:p>
    <w:sectPr w:rsidR="002272E8" w:rsidRPr="002D2A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0" w:author="Karina Román Díaz" w:date="2023-09-25T23:36:00Z" w:initials="KR">
    <w:p w14:paraId="4ED0072E" w14:textId="77777777" w:rsidR="00830A6B" w:rsidRDefault="00830A6B" w:rsidP="003B1E50">
      <w:pPr>
        <w:pStyle w:val="Textocomentario"/>
      </w:pPr>
      <w:r>
        <w:rPr>
          <w:rStyle w:val="Refdecomentario"/>
        </w:rPr>
        <w:annotationRef/>
      </w:r>
      <w:r>
        <w:t>Es posible que puedas establecer una conexión la pintura de la vanitas a propósito de lo efímero de la vida y la inutilidad de las cosas una vez que ya no son usadas por alguien? Ahí la dejo.</w:t>
      </w:r>
    </w:p>
  </w:comment>
  <w:comment w:id="23" w:author="Karina Román Díaz" w:date="2023-09-25T23:38:00Z" w:initials="KR">
    <w:p w14:paraId="7007FBD7" w14:textId="77777777" w:rsidR="00830A6B" w:rsidRDefault="00830A6B" w:rsidP="00E82B1B">
      <w:pPr>
        <w:pStyle w:val="Textocomentario"/>
      </w:pPr>
      <w:r>
        <w:rPr>
          <w:rStyle w:val="Refdecomentario"/>
        </w:rPr>
        <w:annotationRef/>
      </w:r>
      <w:r>
        <w:t>Debes colocarlo en mayúscula y el autor.</w:t>
      </w:r>
    </w:p>
  </w:comment>
  <w:comment w:id="30" w:author="Karina Román Díaz" w:date="2023-09-26T00:09:00Z" w:initials="KR">
    <w:p w14:paraId="33DACE25" w14:textId="77777777" w:rsidR="005D5EB1" w:rsidRDefault="005D5EB1" w:rsidP="006B5113">
      <w:pPr>
        <w:pStyle w:val="Textocomentario"/>
      </w:pPr>
      <w:r>
        <w:rPr>
          <w:rStyle w:val="Refdecomentario"/>
        </w:rPr>
        <w:annotationRef/>
      </w:r>
      <w:r>
        <w:t xml:space="preserve">Escuchar: </w:t>
      </w:r>
      <w:hyperlink r:id="rId1" w:history="1">
        <w:r w:rsidRPr="006B5113">
          <w:rPr>
            <w:rStyle w:val="Hipervnculo"/>
          </w:rPr>
          <w:t>https://www.youtube.com/watch?v=cdoa5jTUzqI</w:t>
        </w:r>
      </w:hyperlink>
    </w:p>
  </w:comment>
  <w:comment w:id="33" w:author="Karina Román Díaz" w:date="2023-09-26T00:11:00Z" w:initials="KR">
    <w:p w14:paraId="4CEB2023" w14:textId="77777777" w:rsidR="005D5EB1" w:rsidRDefault="005D5EB1">
      <w:pPr>
        <w:pStyle w:val="Textocomentario"/>
      </w:pPr>
      <w:r>
        <w:rPr>
          <w:rStyle w:val="Refdecomentario"/>
        </w:rPr>
        <w:annotationRef/>
      </w:r>
      <w:r>
        <w:t xml:space="preserve">En general está bien escrito pero es muy poco para lo que se considera un informe. </w:t>
      </w:r>
    </w:p>
    <w:p w14:paraId="733CBF5F" w14:textId="77777777" w:rsidR="005D5EB1" w:rsidRDefault="005D5EB1">
      <w:pPr>
        <w:pStyle w:val="Textocomentario"/>
      </w:pPr>
      <w:r>
        <w:t>Te sugiero que puedas tomar los conceptos más relevantes y desde ahí, desplegar el escrito.</w:t>
      </w:r>
    </w:p>
    <w:p w14:paraId="72747432" w14:textId="77777777" w:rsidR="005D5EB1" w:rsidRDefault="005D5EB1" w:rsidP="002040BA">
      <w:pPr>
        <w:pStyle w:val="Textocomentario"/>
      </w:pPr>
      <w:r>
        <w:t xml:space="preserve">No hay referencias o autores en tu texto, lo cual, es necesario incorporar.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4ED0072E" w15:done="0"/>
  <w15:commentEx w15:paraId="7007FBD7" w15:done="0"/>
  <w15:commentEx w15:paraId="33DACE25" w15:done="0"/>
  <w15:commentEx w15:paraId="7274743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10C725BB" w16cex:dateUtc="2023-09-26T02:36:00Z"/>
  <w16cex:commentExtensible w16cex:durableId="2E03C18C" w16cex:dateUtc="2023-09-26T02:38:00Z"/>
  <w16cex:commentExtensible w16cex:durableId="58363435" w16cex:dateUtc="2023-09-26T03:09:00Z"/>
  <w16cex:commentExtensible w16cex:durableId="07D5DF37" w16cex:dateUtc="2023-09-26T03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D0072E" w16cid:durableId="10C725BB"/>
  <w16cid:commentId w16cid:paraId="7007FBD7" w16cid:durableId="2E03C18C"/>
  <w16cid:commentId w16cid:paraId="33DACE25" w16cid:durableId="58363435"/>
  <w16cid:commentId w16cid:paraId="72747432" w16cid:durableId="07D5DF3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Karina Román Díaz">
    <w15:presenceInfo w15:providerId="Windows Live" w15:userId="ff165021f7cbd40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A8A"/>
    <w:rsid w:val="000619D7"/>
    <w:rsid w:val="00123493"/>
    <w:rsid w:val="001F2A17"/>
    <w:rsid w:val="002272E8"/>
    <w:rsid w:val="002D2A8A"/>
    <w:rsid w:val="002F7C49"/>
    <w:rsid w:val="00335B29"/>
    <w:rsid w:val="004936FC"/>
    <w:rsid w:val="004F6A90"/>
    <w:rsid w:val="005577AF"/>
    <w:rsid w:val="005D5EB1"/>
    <w:rsid w:val="005F7AC7"/>
    <w:rsid w:val="006254AF"/>
    <w:rsid w:val="006769B5"/>
    <w:rsid w:val="007A57E7"/>
    <w:rsid w:val="00810948"/>
    <w:rsid w:val="008126BF"/>
    <w:rsid w:val="00830A6B"/>
    <w:rsid w:val="00855B03"/>
    <w:rsid w:val="00973CC6"/>
    <w:rsid w:val="009C4B72"/>
    <w:rsid w:val="00C54871"/>
    <w:rsid w:val="00CA4BB1"/>
    <w:rsid w:val="00D35B9E"/>
    <w:rsid w:val="00D50BCC"/>
    <w:rsid w:val="00E72E93"/>
    <w:rsid w:val="00EB333D"/>
    <w:rsid w:val="00EF2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D8866"/>
  <w15:docId w15:val="{9EBBDE76-4B78-4E1C-8166-CBC67BD92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Revisin">
    <w:name w:val="Revision"/>
    <w:hidden/>
    <w:uiPriority w:val="99"/>
    <w:semiHidden/>
    <w:rsid w:val="00830A6B"/>
    <w:pPr>
      <w:spacing w:after="0" w:line="240" w:lineRule="auto"/>
    </w:pPr>
  </w:style>
  <w:style w:type="character" w:styleId="Refdecomentario">
    <w:name w:val="annotation reference"/>
    <w:basedOn w:val="Fuentedeprrafopredeter"/>
    <w:uiPriority w:val="99"/>
    <w:semiHidden/>
    <w:unhideWhenUsed/>
    <w:rsid w:val="00830A6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830A6B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830A6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0A6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0A6B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5D5EB1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5D5E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comment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youtube.com/watch?v=cdoa5jTUzqI" TargetMode="External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923</Words>
  <Characters>5077</Characters>
  <Application>Microsoft Office Word</Application>
  <DocSecurity>0</DocSecurity>
  <Lines>42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Benjamín Felipe Espinoza Godoy (benjamin.espinoza)</dc:creator>
  <cp:keywords/>
  <dc:description/>
  <cp:lastModifiedBy>Karina Román Díaz</cp:lastModifiedBy>
  <cp:revision>2</cp:revision>
  <dcterms:created xsi:type="dcterms:W3CDTF">2023-09-26T03:12:00Z</dcterms:created>
  <dcterms:modified xsi:type="dcterms:W3CDTF">2023-09-26T03:12:00Z</dcterms:modified>
</cp:coreProperties>
</file>