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CE2" w:rsidRDefault="00960CE2" w:rsidP="00D14DFA">
      <w:pPr>
        <w:tabs>
          <w:tab w:val="left" w:pos="142"/>
        </w:tabs>
        <w:spacing w:after="0"/>
        <w:rPr>
          <w:sz w:val="24"/>
          <w:szCs w:val="24"/>
        </w:rPr>
      </w:pPr>
    </w:p>
    <w:tbl>
      <w:tblPr>
        <w:tblStyle w:val="Tablaconcuadrcula"/>
        <w:tblW w:w="8954" w:type="dxa"/>
        <w:jc w:val="center"/>
        <w:tblLook w:val="04A0"/>
      </w:tblPr>
      <w:tblGrid>
        <w:gridCol w:w="2276"/>
        <w:gridCol w:w="1451"/>
        <w:gridCol w:w="5227"/>
      </w:tblGrid>
      <w:tr w:rsidR="00960CE2" w:rsidTr="00086A94">
        <w:trPr>
          <w:jc w:val="center"/>
        </w:trPr>
        <w:tc>
          <w:tcPr>
            <w:tcW w:w="2172" w:type="dxa"/>
          </w:tcPr>
          <w:p w:rsidR="00960CE2" w:rsidRPr="003D5B01" w:rsidRDefault="00960CE2" w:rsidP="00086A94">
            <w:pPr>
              <w:rPr>
                <w:b/>
                <w:sz w:val="36"/>
              </w:rPr>
            </w:pPr>
            <w:r w:rsidRPr="003D5B01">
              <w:rPr>
                <w:b/>
                <w:sz w:val="36"/>
              </w:rPr>
              <w:t>Pauta de evaluación</w:t>
            </w:r>
          </w:p>
        </w:tc>
        <w:tc>
          <w:tcPr>
            <w:tcW w:w="1457" w:type="dxa"/>
          </w:tcPr>
          <w:p w:rsidR="00960CE2" w:rsidRPr="003D5B01" w:rsidRDefault="00960CE2" w:rsidP="00086A94">
            <w:pPr>
              <w:rPr>
                <w:b/>
                <w:sz w:val="36"/>
              </w:rPr>
            </w:pPr>
            <w:r w:rsidRPr="003D5B01">
              <w:rPr>
                <w:b/>
                <w:sz w:val="36"/>
              </w:rPr>
              <w:t>Puntos</w:t>
            </w:r>
          </w:p>
        </w:tc>
        <w:tc>
          <w:tcPr>
            <w:tcW w:w="5325" w:type="dxa"/>
          </w:tcPr>
          <w:p w:rsidR="00960CE2" w:rsidRPr="003D5B01" w:rsidRDefault="00960CE2" w:rsidP="00086A94">
            <w:pPr>
              <w:rPr>
                <w:b/>
                <w:sz w:val="36"/>
              </w:rPr>
            </w:pPr>
            <w:r w:rsidRPr="003D5B01">
              <w:rPr>
                <w:b/>
                <w:sz w:val="36"/>
              </w:rPr>
              <w:t>Comentarios</w:t>
            </w:r>
          </w:p>
        </w:tc>
      </w:tr>
      <w:tr w:rsidR="00960CE2" w:rsidTr="00086A94">
        <w:trPr>
          <w:jc w:val="center"/>
        </w:trPr>
        <w:tc>
          <w:tcPr>
            <w:tcW w:w="2172" w:type="dxa"/>
          </w:tcPr>
          <w:p w:rsidR="00960CE2" w:rsidRPr="003D5B01" w:rsidRDefault="00960CE2" w:rsidP="00086A94">
            <w:pPr>
              <w:rPr>
                <w:sz w:val="36"/>
              </w:rPr>
            </w:pPr>
            <w:r w:rsidRPr="003D5B01">
              <w:rPr>
                <w:sz w:val="36"/>
              </w:rPr>
              <w:t>Descripción del tipo de biomasa</w:t>
            </w:r>
          </w:p>
        </w:tc>
        <w:tc>
          <w:tcPr>
            <w:tcW w:w="1457" w:type="dxa"/>
          </w:tcPr>
          <w:p w:rsidR="00960CE2" w:rsidRPr="003D5B01" w:rsidRDefault="00960CE2" w:rsidP="00086A94">
            <w:pPr>
              <w:rPr>
                <w:sz w:val="36"/>
              </w:rPr>
            </w:pPr>
            <w:r>
              <w:rPr>
                <w:sz w:val="36"/>
              </w:rPr>
              <w:t>2,0</w:t>
            </w:r>
            <w:r w:rsidRPr="003D5B01">
              <w:rPr>
                <w:sz w:val="36"/>
              </w:rPr>
              <w:t>/2,0</w:t>
            </w:r>
          </w:p>
        </w:tc>
        <w:tc>
          <w:tcPr>
            <w:tcW w:w="5325" w:type="dxa"/>
          </w:tcPr>
          <w:p w:rsidR="00960CE2" w:rsidRPr="003D5B01" w:rsidRDefault="00960CE2" w:rsidP="00086A94">
            <w:pPr>
              <w:rPr>
                <w:sz w:val="36"/>
              </w:rPr>
            </w:pPr>
          </w:p>
        </w:tc>
      </w:tr>
      <w:tr w:rsidR="00960CE2" w:rsidTr="00086A94">
        <w:trPr>
          <w:jc w:val="center"/>
        </w:trPr>
        <w:tc>
          <w:tcPr>
            <w:tcW w:w="2172" w:type="dxa"/>
          </w:tcPr>
          <w:p w:rsidR="00960CE2" w:rsidRPr="003D5B01" w:rsidRDefault="00960CE2" w:rsidP="00086A94">
            <w:pPr>
              <w:rPr>
                <w:sz w:val="36"/>
              </w:rPr>
            </w:pPr>
            <w:r w:rsidRPr="003D5B01">
              <w:rPr>
                <w:sz w:val="36"/>
              </w:rPr>
              <w:t>Estimación de la disponibilidad de biomasa</w:t>
            </w:r>
          </w:p>
        </w:tc>
        <w:tc>
          <w:tcPr>
            <w:tcW w:w="1457" w:type="dxa"/>
          </w:tcPr>
          <w:p w:rsidR="00960CE2" w:rsidRPr="003D5B01" w:rsidRDefault="001473CD" w:rsidP="00086A94">
            <w:pPr>
              <w:rPr>
                <w:sz w:val="36"/>
              </w:rPr>
            </w:pPr>
            <w:r>
              <w:rPr>
                <w:sz w:val="36"/>
              </w:rPr>
              <w:t>2,</w:t>
            </w:r>
            <w:r w:rsidR="00737C3B">
              <w:rPr>
                <w:sz w:val="36"/>
              </w:rPr>
              <w:t>0</w:t>
            </w:r>
            <w:r w:rsidR="00960CE2" w:rsidRPr="003D5B01">
              <w:rPr>
                <w:sz w:val="36"/>
              </w:rPr>
              <w:t>/3,0</w:t>
            </w:r>
          </w:p>
        </w:tc>
        <w:tc>
          <w:tcPr>
            <w:tcW w:w="5325" w:type="dxa"/>
          </w:tcPr>
          <w:p w:rsidR="00960CE2" w:rsidRDefault="001473CD" w:rsidP="00086A94">
            <w:pPr>
              <w:rPr>
                <w:sz w:val="28"/>
                <w:szCs w:val="28"/>
              </w:rPr>
            </w:pPr>
            <w:r>
              <w:rPr>
                <w:sz w:val="28"/>
                <w:szCs w:val="28"/>
              </w:rPr>
              <w:t xml:space="preserve">Caso optimista: demasiado optimista y un poco utópico. </w:t>
            </w:r>
          </w:p>
          <w:p w:rsidR="00737C3B" w:rsidRDefault="00737C3B" w:rsidP="00086A94">
            <w:pPr>
              <w:rPr>
                <w:sz w:val="28"/>
                <w:szCs w:val="28"/>
              </w:rPr>
            </w:pPr>
            <w:r w:rsidRPr="00737C3B">
              <w:rPr>
                <w:sz w:val="28"/>
                <w:szCs w:val="28"/>
                <w:highlight w:val="yellow"/>
                <w:rPrChange w:id="0" w:author="FCFM" w:date="2010-09-06T16:33:00Z">
                  <w:rPr>
                    <w:sz w:val="28"/>
                    <w:szCs w:val="28"/>
                  </w:rPr>
                </w:rPrChange>
              </w:rPr>
              <w:t>Hay antecedentes de plantaciones actuales en desarrollo</w:t>
            </w:r>
            <w:proofErr w:type="gramStart"/>
            <w:r w:rsidRPr="00737C3B">
              <w:rPr>
                <w:sz w:val="28"/>
                <w:szCs w:val="28"/>
                <w:highlight w:val="yellow"/>
                <w:rPrChange w:id="1" w:author="FCFM" w:date="2010-09-06T16:33:00Z">
                  <w:rPr>
                    <w:sz w:val="28"/>
                    <w:szCs w:val="28"/>
                  </w:rPr>
                </w:rPrChange>
              </w:rPr>
              <w:t>???</w:t>
            </w:r>
            <w:proofErr w:type="gramEnd"/>
            <w:r w:rsidRPr="00737C3B">
              <w:rPr>
                <w:sz w:val="28"/>
                <w:szCs w:val="28"/>
                <w:highlight w:val="yellow"/>
                <w:rPrChange w:id="2" w:author="FCFM" w:date="2010-09-06T16:33:00Z">
                  <w:rPr>
                    <w:sz w:val="28"/>
                    <w:szCs w:val="28"/>
                  </w:rPr>
                </w:rPrChange>
              </w:rPr>
              <w:t xml:space="preserve"> Ver proyectos de la U de Concepción</w:t>
            </w:r>
          </w:p>
          <w:p w:rsidR="001473CD" w:rsidRPr="00B14567" w:rsidRDefault="001473CD" w:rsidP="00086A94">
            <w:pPr>
              <w:rPr>
                <w:sz w:val="28"/>
                <w:szCs w:val="28"/>
              </w:rPr>
            </w:pPr>
          </w:p>
        </w:tc>
      </w:tr>
      <w:tr w:rsidR="00960CE2" w:rsidTr="00086A94">
        <w:trPr>
          <w:jc w:val="center"/>
        </w:trPr>
        <w:tc>
          <w:tcPr>
            <w:tcW w:w="2172" w:type="dxa"/>
          </w:tcPr>
          <w:p w:rsidR="00960CE2" w:rsidRPr="003D5B01" w:rsidRDefault="00960CE2" w:rsidP="00086A94">
            <w:pPr>
              <w:rPr>
                <w:sz w:val="36"/>
              </w:rPr>
            </w:pPr>
            <w:r w:rsidRPr="003D5B01">
              <w:rPr>
                <w:sz w:val="36"/>
              </w:rPr>
              <w:t>Conclusiones</w:t>
            </w:r>
          </w:p>
        </w:tc>
        <w:tc>
          <w:tcPr>
            <w:tcW w:w="1457" w:type="dxa"/>
          </w:tcPr>
          <w:p w:rsidR="00960CE2" w:rsidRPr="003D5B01" w:rsidRDefault="001473CD" w:rsidP="00086A94">
            <w:pPr>
              <w:rPr>
                <w:sz w:val="36"/>
              </w:rPr>
            </w:pPr>
            <w:r>
              <w:rPr>
                <w:sz w:val="36"/>
              </w:rPr>
              <w:t>0,7</w:t>
            </w:r>
            <w:r w:rsidR="00960CE2" w:rsidRPr="003D5B01">
              <w:rPr>
                <w:sz w:val="36"/>
              </w:rPr>
              <w:t>/1,0</w:t>
            </w:r>
          </w:p>
        </w:tc>
        <w:tc>
          <w:tcPr>
            <w:tcW w:w="5325" w:type="dxa"/>
          </w:tcPr>
          <w:p w:rsidR="00960CE2" w:rsidRPr="00B14567" w:rsidRDefault="001473CD" w:rsidP="001473CD">
            <w:pPr>
              <w:rPr>
                <w:sz w:val="28"/>
                <w:szCs w:val="28"/>
              </w:rPr>
            </w:pPr>
            <w:r>
              <w:rPr>
                <w:sz w:val="28"/>
                <w:szCs w:val="28"/>
              </w:rPr>
              <w:t>Solo mencionaron discusiones, faltaron las conclusiones de la tarea</w:t>
            </w:r>
          </w:p>
        </w:tc>
      </w:tr>
      <w:tr w:rsidR="00960CE2" w:rsidTr="00086A94">
        <w:trPr>
          <w:jc w:val="center"/>
        </w:trPr>
        <w:tc>
          <w:tcPr>
            <w:tcW w:w="2172" w:type="dxa"/>
          </w:tcPr>
          <w:p w:rsidR="00960CE2" w:rsidRPr="003D5B01" w:rsidRDefault="00960CE2" w:rsidP="00086A94">
            <w:pPr>
              <w:rPr>
                <w:sz w:val="36"/>
              </w:rPr>
            </w:pPr>
            <w:proofErr w:type="spellStart"/>
            <w:r>
              <w:rPr>
                <w:sz w:val="36"/>
              </w:rPr>
              <w:t>Bo</w:t>
            </w:r>
            <w:r w:rsidRPr="003D5B01">
              <w:rPr>
                <w:sz w:val="36"/>
              </w:rPr>
              <w:t>nus</w:t>
            </w:r>
            <w:proofErr w:type="spellEnd"/>
            <w:r w:rsidR="001473CD">
              <w:rPr>
                <w:sz w:val="36"/>
              </w:rPr>
              <w:t>: bibliografías</w:t>
            </w:r>
          </w:p>
        </w:tc>
        <w:tc>
          <w:tcPr>
            <w:tcW w:w="1457" w:type="dxa"/>
          </w:tcPr>
          <w:p w:rsidR="00960CE2" w:rsidRPr="003D5B01" w:rsidRDefault="001473CD" w:rsidP="00086A94">
            <w:pPr>
              <w:rPr>
                <w:sz w:val="36"/>
              </w:rPr>
            </w:pPr>
            <w:r>
              <w:rPr>
                <w:sz w:val="36"/>
              </w:rPr>
              <w:t>0,5</w:t>
            </w:r>
            <w:r w:rsidR="00960CE2" w:rsidRPr="003D5B01">
              <w:rPr>
                <w:sz w:val="36"/>
              </w:rPr>
              <w:t>/0,5</w:t>
            </w:r>
          </w:p>
        </w:tc>
        <w:tc>
          <w:tcPr>
            <w:tcW w:w="5325" w:type="dxa"/>
          </w:tcPr>
          <w:p w:rsidR="00960CE2" w:rsidRPr="0021289C" w:rsidRDefault="001473CD" w:rsidP="001473CD">
            <w:pPr>
              <w:rPr>
                <w:color w:val="1F497D" w:themeColor="text2"/>
                <w:sz w:val="28"/>
                <w:szCs w:val="28"/>
              </w:rPr>
            </w:pPr>
            <w:r>
              <w:rPr>
                <w:color w:val="1F497D" w:themeColor="text2"/>
                <w:sz w:val="28"/>
                <w:szCs w:val="28"/>
              </w:rPr>
              <w:t>Buena bibliografía, bien referenciada</w:t>
            </w:r>
          </w:p>
        </w:tc>
      </w:tr>
      <w:tr w:rsidR="00960CE2" w:rsidTr="00086A94">
        <w:trPr>
          <w:jc w:val="center"/>
        </w:trPr>
        <w:tc>
          <w:tcPr>
            <w:tcW w:w="2172" w:type="dxa"/>
          </w:tcPr>
          <w:p w:rsidR="00960CE2" w:rsidRPr="003D5B01" w:rsidRDefault="00960CE2" w:rsidP="00086A94">
            <w:pPr>
              <w:rPr>
                <w:b/>
                <w:sz w:val="36"/>
              </w:rPr>
            </w:pPr>
            <w:r>
              <w:rPr>
                <w:b/>
                <w:sz w:val="36"/>
              </w:rPr>
              <w:t>Puntos totales</w:t>
            </w:r>
          </w:p>
        </w:tc>
        <w:tc>
          <w:tcPr>
            <w:tcW w:w="1457" w:type="dxa"/>
          </w:tcPr>
          <w:p w:rsidR="00960CE2" w:rsidRPr="003D5B01" w:rsidRDefault="001473CD" w:rsidP="00086A94">
            <w:pPr>
              <w:rPr>
                <w:sz w:val="36"/>
              </w:rPr>
            </w:pPr>
            <w:r>
              <w:rPr>
                <w:sz w:val="36"/>
              </w:rPr>
              <w:t>5,2</w:t>
            </w:r>
            <w:r w:rsidR="00960CE2">
              <w:rPr>
                <w:sz w:val="36"/>
              </w:rPr>
              <w:t>/6,0</w:t>
            </w:r>
            <w:r>
              <w:rPr>
                <w:sz w:val="36"/>
              </w:rPr>
              <w:t xml:space="preserve"> + 0,5</w:t>
            </w:r>
          </w:p>
        </w:tc>
        <w:tc>
          <w:tcPr>
            <w:tcW w:w="5325" w:type="dxa"/>
          </w:tcPr>
          <w:p w:rsidR="00960CE2" w:rsidRPr="003D5B01" w:rsidRDefault="00960CE2" w:rsidP="00086A94">
            <w:pPr>
              <w:rPr>
                <w:sz w:val="36"/>
              </w:rPr>
            </w:pPr>
          </w:p>
        </w:tc>
      </w:tr>
      <w:tr w:rsidR="00960CE2" w:rsidTr="00737C3B">
        <w:trPr>
          <w:trHeight w:val="70"/>
          <w:jc w:val="center"/>
        </w:trPr>
        <w:tc>
          <w:tcPr>
            <w:tcW w:w="2172" w:type="dxa"/>
          </w:tcPr>
          <w:p w:rsidR="00960CE2" w:rsidRPr="003D5B01" w:rsidRDefault="00960CE2" w:rsidP="00086A94">
            <w:pPr>
              <w:rPr>
                <w:b/>
                <w:sz w:val="36"/>
              </w:rPr>
            </w:pPr>
            <w:r w:rsidRPr="003D5B01">
              <w:rPr>
                <w:b/>
                <w:sz w:val="36"/>
              </w:rPr>
              <w:t>Nota</w:t>
            </w:r>
          </w:p>
        </w:tc>
        <w:tc>
          <w:tcPr>
            <w:tcW w:w="1457" w:type="dxa"/>
          </w:tcPr>
          <w:p w:rsidR="00960CE2" w:rsidRPr="003D5B01" w:rsidRDefault="001473CD" w:rsidP="00086A94">
            <w:pPr>
              <w:rPr>
                <w:sz w:val="36"/>
              </w:rPr>
            </w:pPr>
            <w:r>
              <w:rPr>
                <w:sz w:val="36"/>
              </w:rPr>
              <w:t>6,</w:t>
            </w:r>
            <w:r w:rsidR="00737C3B">
              <w:rPr>
                <w:sz w:val="36"/>
              </w:rPr>
              <w:t>2</w:t>
            </w:r>
          </w:p>
        </w:tc>
        <w:tc>
          <w:tcPr>
            <w:tcW w:w="5325" w:type="dxa"/>
          </w:tcPr>
          <w:p w:rsidR="00960CE2" w:rsidRPr="003D5B01" w:rsidRDefault="00960CE2" w:rsidP="00086A94">
            <w:pPr>
              <w:rPr>
                <w:sz w:val="36"/>
              </w:rPr>
            </w:pPr>
          </w:p>
        </w:tc>
      </w:tr>
    </w:tbl>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960CE2" w:rsidRDefault="00960CE2" w:rsidP="00D14DFA">
      <w:pPr>
        <w:tabs>
          <w:tab w:val="left" w:pos="142"/>
        </w:tabs>
        <w:spacing w:after="0"/>
      </w:pPr>
    </w:p>
    <w:p w:rsidR="001E463F" w:rsidRDefault="001E463F" w:rsidP="00D14DFA">
      <w:pPr>
        <w:tabs>
          <w:tab w:val="left" w:pos="142"/>
        </w:tabs>
        <w:spacing w:after="0"/>
      </w:pPr>
    </w:p>
    <w:p w:rsidR="001E463F" w:rsidRDefault="001E463F" w:rsidP="00D14DFA">
      <w:pPr>
        <w:tabs>
          <w:tab w:val="left" w:pos="142"/>
        </w:tabs>
        <w:spacing w:after="0"/>
      </w:pPr>
    </w:p>
    <w:p w:rsidR="001E463F" w:rsidRDefault="001E463F" w:rsidP="00D14DFA">
      <w:pPr>
        <w:tabs>
          <w:tab w:val="left" w:pos="142"/>
        </w:tabs>
        <w:spacing w:after="0"/>
      </w:pPr>
    </w:p>
    <w:p w:rsidR="00D14DFA" w:rsidRPr="00393FCF" w:rsidRDefault="00D14DFA" w:rsidP="00D14DFA">
      <w:pPr>
        <w:tabs>
          <w:tab w:val="left" w:pos="142"/>
        </w:tabs>
        <w:spacing w:after="0"/>
        <w:rPr>
          <w:sz w:val="24"/>
          <w:szCs w:val="24"/>
        </w:rPr>
      </w:pPr>
      <w:r w:rsidRPr="00393FCF">
        <w:rPr>
          <w:noProof/>
          <w:lang w:val="es-ES" w:eastAsia="es-ES"/>
        </w:rPr>
        <w:drawing>
          <wp:anchor distT="0" distB="0" distL="114300" distR="114300" simplePos="0" relativeHeight="251658240" behindDoc="0" locked="0" layoutInCell="1" allowOverlap="1">
            <wp:simplePos x="0" y="0"/>
            <wp:positionH relativeFrom="column">
              <wp:posOffset>-146685</wp:posOffset>
            </wp:positionH>
            <wp:positionV relativeFrom="paragraph">
              <wp:posOffset>-42545</wp:posOffset>
            </wp:positionV>
            <wp:extent cx="1235075" cy="754380"/>
            <wp:effectExtent l="19050" t="0" r="3175" b="0"/>
            <wp:wrapSquare wrapText="bothSides"/>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6" cstate="print"/>
                    <a:srcRect/>
                    <a:stretch>
                      <a:fillRect/>
                    </a:stretch>
                  </pic:blipFill>
                  <pic:spPr bwMode="auto">
                    <a:xfrm>
                      <a:off x="0" y="0"/>
                      <a:ext cx="1235075" cy="754380"/>
                    </a:xfrm>
                    <a:prstGeom prst="rect">
                      <a:avLst/>
                    </a:prstGeom>
                    <a:noFill/>
                  </pic:spPr>
                </pic:pic>
              </a:graphicData>
            </a:graphic>
          </wp:anchor>
        </w:drawing>
      </w:r>
      <w:r w:rsidRPr="00393FCF">
        <w:rPr>
          <w:sz w:val="24"/>
          <w:szCs w:val="24"/>
        </w:rPr>
        <w:tab/>
        <w:t>Universidad de Chile</w:t>
      </w:r>
    </w:p>
    <w:p w:rsidR="00D14DFA" w:rsidRPr="00393FCF" w:rsidRDefault="00D14DFA" w:rsidP="00D14DFA">
      <w:pPr>
        <w:tabs>
          <w:tab w:val="left" w:pos="142"/>
        </w:tabs>
        <w:spacing w:after="0"/>
        <w:rPr>
          <w:sz w:val="24"/>
          <w:szCs w:val="24"/>
        </w:rPr>
      </w:pPr>
      <w:r w:rsidRPr="00393FCF">
        <w:rPr>
          <w:sz w:val="24"/>
          <w:szCs w:val="24"/>
        </w:rPr>
        <w:tab/>
        <w:t>Facultad de Ciencias Físicas y Matemáticas</w:t>
      </w:r>
    </w:p>
    <w:p w:rsidR="00D14DFA" w:rsidRPr="00393FCF" w:rsidRDefault="00D14DFA" w:rsidP="00D14DFA">
      <w:pPr>
        <w:tabs>
          <w:tab w:val="left" w:pos="142"/>
        </w:tabs>
        <w:spacing w:after="0"/>
        <w:rPr>
          <w:sz w:val="24"/>
          <w:szCs w:val="24"/>
        </w:rPr>
      </w:pPr>
      <w:r w:rsidRPr="00393FCF">
        <w:rPr>
          <w:sz w:val="24"/>
          <w:szCs w:val="24"/>
        </w:rPr>
        <w:tab/>
        <w:t>Departamento de Ingeniería Civil Química y Biotecnología</w:t>
      </w:r>
    </w:p>
    <w:p w:rsidR="0044175E" w:rsidRPr="00393FCF" w:rsidRDefault="0044175E" w:rsidP="00D14DFA">
      <w:pPr>
        <w:tabs>
          <w:tab w:val="left" w:pos="142"/>
        </w:tabs>
        <w:spacing w:after="0"/>
        <w:rPr>
          <w:sz w:val="24"/>
          <w:szCs w:val="24"/>
        </w:rPr>
      </w:pPr>
      <w:r w:rsidRPr="00393FCF">
        <w:rPr>
          <w:sz w:val="24"/>
          <w:szCs w:val="24"/>
        </w:rPr>
        <w:tab/>
        <w:t xml:space="preserve">BT4551-1 Energía Renovable a partir de Biomasas </w:t>
      </w:r>
    </w:p>
    <w:p w:rsidR="00D14DFA" w:rsidRPr="00393FCF" w:rsidRDefault="00D14DFA" w:rsidP="00D14DFA">
      <w:pPr>
        <w:tabs>
          <w:tab w:val="left" w:pos="142"/>
        </w:tabs>
        <w:spacing w:after="0"/>
        <w:rPr>
          <w:sz w:val="24"/>
          <w:szCs w:val="24"/>
        </w:rPr>
      </w:pPr>
      <w:r w:rsidRPr="00393FCF">
        <w:rPr>
          <w:sz w:val="24"/>
          <w:szCs w:val="24"/>
        </w:rPr>
        <w:tab/>
        <w:t xml:space="preserve"> </w:t>
      </w:r>
    </w:p>
    <w:p w:rsidR="00D14DFA" w:rsidRPr="00393FCF" w:rsidRDefault="00D14DFA" w:rsidP="00D14DFA">
      <w:pPr>
        <w:tabs>
          <w:tab w:val="left" w:pos="1276"/>
        </w:tabs>
        <w:spacing w:after="0"/>
        <w:rPr>
          <w:sz w:val="28"/>
          <w:szCs w:val="28"/>
        </w:rPr>
      </w:pPr>
    </w:p>
    <w:p w:rsidR="00D14DFA" w:rsidRPr="00393FCF" w:rsidRDefault="00D14DFA" w:rsidP="00D14DFA">
      <w:pPr>
        <w:spacing w:after="0"/>
        <w:rPr>
          <w:sz w:val="20"/>
          <w:szCs w:val="20"/>
        </w:rPr>
      </w:pPr>
    </w:p>
    <w:p w:rsidR="00D14DFA" w:rsidRPr="00393FCF" w:rsidRDefault="00D14DFA" w:rsidP="00D14DFA">
      <w:pPr>
        <w:spacing w:after="0"/>
        <w:rPr>
          <w:sz w:val="20"/>
          <w:szCs w:val="20"/>
        </w:rPr>
      </w:pPr>
    </w:p>
    <w:p w:rsidR="00D14DFA" w:rsidRPr="00393FCF" w:rsidRDefault="00D14DFA" w:rsidP="00D14DFA">
      <w:pPr>
        <w:spacing w:after="0"/>
        <w:rPr>
          <w:sz w:val="20"/>
          <w:szCs w:val="20"/>
        </w:rPr>
      </w:pPr>
    </w:p>
    <w:p w:rsidR="00D14DFA" w:rsidRPr="00393FCF" w:rsidRDefault="00D14DFA" w:rsidP="00D14DFA">
      <w:pPr>
        <w:spacing w:after="0"/>
        <w:rPr>
          <w:sz w:val="20"/>
          <w:szCs w:val="20"/>
        </w:rPr>
      </w:pPr>
    </w:p>
    <w:p w:rsidR="00D14DFA" w:rsidRPr="00393FCF" w:rsidRDefault="00D14DFA" w:rsidP="00D14DFA">
      <w:pPr>
        <w:spacing w:after="0"/>
        <w:rPr>
          <w:sz w:val="20"/>
          <w:szCs w:val="20"/>
        </w:rPr>
      </w:pPr>
    </w:p>
    <w:p w:rsidR="00D14DFA" w:rsidRPr="00393FCF" w:rsidRDefault="00D14DFA" w:rsidP="00D14DFA">
      <w:pPr>
        <w:spacing w:after="0"/>
        <w:rPr>
          <w:sz w:val="20"/>
          <w:szCs w:val="20"/>
        </w:rPr>
      </w:pPr>
    </w:p>
    <w:p w:rsidR="00D14DFA" w:rsidRPr="00393FCF" w:rsidRDefault="00D14DFA" w:rsidP="00D14DFA">
      <w:pPr>
        <w:spacing w:after="0"/>
        <w:rPr>
          <w:sz w:val="20"/>
          <w:szCs w:val="20"/>
        </w:rPr>
      </w:pPr>
    </w:p>
    <w:p w:rsidR="00D14DFA" w:rsidRPr="00393FCF" w:rsidRDefault="00D14DFA" w:rsidP="00D14DFA">
      <w:pPr>
        <w:spacing w:after="0"/>
        <w:rPr>
          <w:sz w:val="20"/>
          <w:szCs w:val="20"/>
        </w:rPr>
      </w:pPr>
    </w:p>
    <w:p w:rsidR="00D14DFA" w:rsidRDefault="0044175E" w:rsidP="00D14DFA">
      <w:pPr>
        <w:spacing w:after="0"/>
        <w:jc w:val="center"/>
        <w:rPr>
          <w:ins w:id="3" w:author="FCFM" w:date="2010-09-06T16:31:00Z"/>
          <w:sz w:val="56"/>
          <w:szCs w:val="56"/>
        </w:rPr>
      </w:pPr>
      <w:r w:rsidRPr="00393FCF">
        <w:rPr>
          <w:sz w:val="56"/>
          <w:szCs w:val="56"/>
        </w:rPr>
        <w:t xml:space="preserve">Tarea </w:t>
      </w:r>
      <w:r w:rsidR="00EC0719" w:rsidRPr="00393FCF">
        <w:rPr>
          <w:sz w:val="56"/>
          <w:szCs w:val="56"/>
        </w:rPr>
        <w:t>N°</w:t>
      </w:r>
      <w:r w:rsidRPr="00393FCF">
        <w:rPr>
          <w:sz w:val="56"/>
          <w:szCs w:val="56"/>
        </w:rPr>
        <w:t xml:space="preserve">1: </w:t>
      </w:r>
      <w:ins w:id="4" w:author="FCFM" w:date="2010-09-06T16:31:00Z">
        <w:r w:rsidR="00737C3B">
          <w:rPr>
            <w:sz w:val="56"/>
            <w:szCs w:val="56"/>
          </w:rPr>
          <w:t>D</w:t>
        </w:r>
      </w:ins>
      <w:del w:id="5" w:author="FCFM" w:date="2010-09-06T16:31:00Z">
        <w:r w:rsidRPr="00393FCF" w:rsidDel="00737C3B">
          <w:rPr>
            <w:sz w:val="56"/>
            <w:szCs w:val="56"/>
          </w:rPr>
          <w:delText>d</w:delText>
        </w:r>
      </w:del>
      <w:r w:rsidRPr="00393FCF">
        <w:rPr>
          <w:sz w:val="56"/>
          <w:szCs w:val="56"/>
        </w:rPr>
        <w:t>isponibilidad de biomasa en Chile</w:t>
      </w:r>
    </w:p>
    <w:p w:rsidR="00737C3B" w:rsidRPr="00393FCF" w:rsidRDefault="00737C3B" w:rsidP="00D14DFA">
      <w:pPr>
        <w:spacing w:after="0"/>
        <w:jc w:val="center"/>
        <w:rPr>
          <w:b/>
          <w:sz w:val="32"/>
          <w:szCs w:val="32"/>
          <w:u w:val="single"/>
        </w:rPr>
      </w:pPr>
      <w:ins w:id="6" w:author="FCFM" w:date="2010-09-06T16:31:00Z">
        <w:r>
          <w:rPr>
            <w:sz w:val="56"/>
            <w:szCs w:val="56"/>
          </w:rPr>
          <w:t>Indicar el tema específico</w:t>
        </w:r>
      </w:ins>
    </w:p>
    <w:p w:rsidR="00D14DFA" w:rsidRPr="00393FCF" w:rsidRDefault="00D14DFA" w:rsidP="00D14DFA">
      <w:pPr>
        <w:spacing w:after="0"/>
        <w:jc w:val="center"/>
        <w:rPr>
          <w:b/>
          <w:sz w:val="32"/>
          <w:szCs w:val="32"/>
          <w:u w:val="single"/>
        </w:rPr>
      </w:pPr>
    </w:p>
    <w:p w:rsidR="00D14DFA" w:rsidRPr="00393FCF" w:rsidRDefault="00D14DFA" w:rsidP="00D14DFA">
      <w:pPr>
        <w:spacing w:after="0"/>
        <w:jc w:val="center"/>
        <w:rPr>
          <w:b/>
          <w:sz w:val="32"/>
          <w:szCs w:val="32"/>
          <w:u w:val="single"/>
        </w:rPr>
      </w:pPr>
    </w:p>
    <w:p w:rsidR="00D14DFA" w:rsidRPr="00393FCF" w:rsidRDefault="00D14DFA" w:rsidP="00D14DFA">
      <w:pPr>
        <w:spacing w:after="0" w:line="240" w:lineRule="auto"/>
        <w:jc w:val="right"/>
        <w:rPr>
          <w:b/>
          <w:sz w:val="28"/>
          <w:szCs w:val="28"/>
          <w:u w:val="single"/>
        </w:rPr>
      </w:pPr>
    </w:p>
    <w:p w:rsidR="0044175E" w:rsidRPr="00393FCF" w:rsidRDefault="00D14DFA" w:rsidP="00BD5CAD">
      <w:pPr>
        <w:tabs>
          <w:tab w:val="left" w:pos="4253"/>
          <w:tab w:val="left" w:pos="5812"/>
          <w:tab w:val="left" w:pos="6663"/>
        </w:tabs>
        <w:spacing w:after="0" w:line="240" w:lineRule="auto"/>
        <w:rPr>
          <w:rStyle w:val="CitaHTML"/>
          <w:sz w:val="24"/>
          <w:szCs w:val="28"/>
        </w:rPr>
      </w:pPr>
      <w:r w:rsidRPr="00393FCF">
        <w:rPr>
          <w:rStyle w:val="CitaHTML"/>
          <w:sz w:val="28"/>
          <w:szCs w:val="28"/>
        </w:rPr>
        <w:tab/>
      </w:r>
      <w:r w:rsidRPr="00393FCF">
        <w:rPr>
          <w:rStyle w:val="CitaHTML"/>
          <w:sz w:val="24"/>
          <w:szCs w:val="28"/>
        </w:rPr>
        <w:t>Alumno</w:t>
      </w:r>
      <w:r w:rsidR="00C9590E" w:rsidRPr="00393FCF">
        <w:rPr>
          <w:rStyle w:val="CitaHTML"/>
          <w:sz w:val="24"/>
          <w:szCs w:val="28"/>
        </w:rPr>
        <w:t>s</w:t>
      </w:r>
      <w:r w:rsidRPr="00393FCF">
        <w:rPr>
          <w:rStyle w:val="CitaHTML"/>
          <w:sz w:val="24"/>
          <w:szCs w:val="28"/>
        </w:rPr>
        <w:t xml:space="preserve">: </w:t>
      </w:r>
      <w:r w:rsidRPr="00393FCF">
        <w:rPr>
          <w:rStyle w:val="CitaHTML"/>
          <w:sz w:val="24"/>
          <w:szCs w:val="28"/>
        </w:rPr>
        <w:tab/>
      </w:r>
      <w:r w:rsidR="0044175E" w:rsidRPr="00393FCF">
        <w:rPr>
          <w:rStyle w:val="CitaHTML"/>
          <w:sz w:val="24"/>
          <w:szCs w:val="28"/>
        </w:rPr>
        <w:t>Diego Gonz</w:t>
      </w:r>
      <w:r w:rsidR="00BB441A">
        <w:rPr>
          <w:rStyle w:val="CitaHTML"/>
          <w:sz w:val="24"/>
          <w:szCs w:val="28"/>
        </w:rPr>
        <w:t>á</w:t>
      </w:r>
      <w:r w:rsidR="0044175E" w:rsidRPr="00393FCF">
        <w:rPr>
          <w:rStyle w:val="CitaHTML"/>
          <w:sz w:val="24"/>
          <w:szCs w:val="28"/>
        </w:rPr>
        <w:t>le</w:t>
      </w:r>
      <w:r w:rsidR="00BB441A">
        <w:rPr>
          <w:rStyle w:val="CitaHTML"/>
          <w:sz w:val="24"/>
          <w:szCs w:val="28"/>
        </w:rPr>
        <w:t>z</w:t>
      </w:r>
      <w:r w:rsidR="0044175E" w:rsidRPr="00393FCF">
        <w:rPr>
          <w:rStyle w:val="CitaHTML"/>
          <w:sz w:val="24"/>
          <w:szCs w:val="28"/>
        </w:rPr>
        <w:t xml:space="preserve"> V.</w:t>
      </w:r>
    </w:p>
    <w:p w:rsidR="0044175E" w:rsidRPr="00393FCF" w:rsidRDefault="0044175E" w:rsidP="00BD5CAD">
      <w:pPr>
        <w:tabs>
          <w:tab w:val="left" w:pos="4253"/>
          <w:tab w:val="left" w:pos="5812"/>
          <w:tab w:val="left" w:pos="6663"/>
        </w:tabs>
        <w:spacing w:after="0" w:line="240" w:lineRule="auto"/>
        <w:rPr>
          <w:rStyle w:val="CitaHTML"/>
          <w:sz w:val="24"/>
          <w:szCs w:val="28"/>
        </w:rPr>
      </w:pPr>
      <w:r w:rsidRPr="00393FCF">
        <w:rPr>
          <w:rStyle w:val="CitaHTML"/>
          <w:sz w:val="24"/>
          <w:szCs w:val="28"/>
        </w:rPr>
        <w:tab/>
      </w:r>
      <w:r w:rsidRPr="00393FCF">
        <w:rPr>
          <w:rStyle w:val="CitaHTML"/>
          <w:sz w:val="24"/>
          <w:szCs w:val="28"/>
        </w:rPr>
        <w:tab/>
        <w:t>Nicolás Mardones O.</w:t>
      </w:r>
    </w:p>
    <w:p w:rsidR="0044175E" w:rsidRPr="00393FCF" w:rsidRDefault="0044175E" w:rsidP="00BD5CAD">
      <w:pPr>
        <w:tabs>
          <w:tab w:val="left" w:pos="4253"/>
          <w:tab w:val="left" w:pos="5812"/>
          <w:tab w:val="left" w:pos="6663"/>
        </w:tabs>
        <w:spacing w:after="0" w:line="240" w:lineRule="auto"/>
        <w:rPr>
          <w:rStyle w:val="CitaHTML"/>
          <w:sz w:val="24"/>
          <w:szCs w:val="28"/>
        </w:rPr>
      </w:pPr>
      <w:r w:rsidRPr="00393FCF">
        <w:rPr>
          <w:rStyle w:val="CitaHTML"/>
          <w:sz w:val="24"/>
          <w:szCs w:val="28"/>
        </w:rPr>
        <w:tab/>
      </w:r>
      <w:r w:rsidRPr="00393FCF">
        <w:rPr>
          <w:rStyle w:val="CitaHTML"/>
          <w:sz w:val="24"/>
          <w:szCs w:val="28"/>
        </w:rPr>
        <w:tab/>
        <w:t>Loreto Martínez B.</w:t>
      </w:r>
    </w:p>
    <w:p w:rsidR="0044175E" w:rsidRPr="00393FCF" w:rsidRDefault="0044175E" w:rsidP="00BD5CAD">
      <w:pPr>
        <w:tabs>
          <w:tab w:val="left" w:pos="4253"/>
          <w:tab w:val="left" w:pos="5812"/>
          <w:tab w:val="left" w:pos="6663"/>
        </w:tabs>
        <w:spacing w:after="0" w:line="240" w:lineRule="auto"/>
        <w:rPr>
          <w:rStyle w:val="CitaHTML"/>
          <w:i w:val="0"/>
          <w:sz w:val="24"/>
          <w:szCs w:val="28"/>
        </w:rPr>
      </w:pPr>
      <w:r w:rsidRPr="00393FCF">
        <w:rPr>
          <w:rStyle w:val="CitaHTML"/>
          <w:i w:val="0"/>
          <w:sz w:val="20"/>
        </w:rPr>
        <w:tab/>
      </w:r>
      <w:r w:rsidRPr="00393FCF">
        <w:rPr>
          <w:rStyle w:val="CitaHTML"/>
          <w:i w:val="0"/>
          <w:sz w:val="20"/>
        </w:rPr>
        <w:tab/>
      </w:r>
    </w:p>
    <w:p w:rsidR="00D14DFA" w:rsidRPr="00393FCF" w:rsidRDefault="00D14DFA" w:rsidP="00BD5CAD">
      <w:pPr>
        <w:tabs>
          <w:tab w:val="left" w:pos="4253"/>
          <w:tab w:val="left" w:pos="5812"/>
          <w:tab w:val="left" w:pos="6663"/>
        </w:tabs>
        <w:spacing w:after="0" w:line="240" w:lineRule="auto"/>
        <w:rPr>
          <w:rStyle w:val="CitaHTML"/>
          <w:sz w:val="24"/>
          <w:szCs w:val="28"/>
        </w:rPr>
      </w:pPr>
      <w:r w:rsidRPr="00393FCF">
        <w:rPr>
          <w:rStyle w:val="CitaHTML"/>
          <w:sz w:val="24"/>
          <w:szCs w:val="28"/>
        </w:rPr>
        <w:tab/>
        <w:t>Profesor</w:t>
      </w:r>
      <w:r w:rsidR="008573B0" w:rsidRPr="00393FCF">
        <w:rPr>
          <w:rStyle w:val="CitaHTML"/>
          <w:sz w:val="24"/>
          <w:szCs w:val="28"/>
        </w:rPr>
        <w:t>es</w:t>
      </w:r>
      <w:r w:rsidRPr="00393FCF">
        <w:rPr>
          <w:rStyle w:val="CitaHTML"/>
          <w:sz w:val="24"/>
          <w:szCs w:val="28"/>
        </w:rPr>
        <w:t>:</w:t>
      </w:r>
      <w:r w:rsidR="008573B0" w:rsidRPr="00393FCF">
        <w:rPr>
          <w:rStyle w:val="CitaHTML"/>
          <w:sz w:val="24"/>
          <w:szCs w:val="28"/>
        </w:rPr>
        <w:tab/>
        <w:t>Francisco Gracia</w:t>
      </w:r>
      <w:r w:rsidR="00BD5CAD" w:rsidRPr="00393FCF">
        <w:rPr>
          <w:rStyle w:val="CitaHTML"/>
          <w:sz w:val="24"/>
          <w:szCs w:val="28"/>
        </w:rPr>
        <w:t xml:space="preserve"> </w:t>
      </w:r>
      <w:r w:rsidR="008573B0" w:rsidRPr="00393FCF">
        <w:rPr>
          <w:rStyle w:val="CitaHTML"/>
          <w:sz w:val="24"/>
          <w:szCs w:val="28"/>
        </w:rPr>
        <w:t>C.</w:t>
      </w:r>
    </w:p>
    <w:p w:rsidR="008573B0" w:rsidRPr="00393FCF" w:rsidRDefault="008573B0" w:rsidP="00BD5CAD">
      <w:pPr>
        <w:tabs>
          <w:tab w:val="left" w:pos="4253"/>
          <w:tab w:val="left" w:pos="5812"/>
          <w:tab w:val="left" w:pos="6663"/>
        </w:tabs>
        <w:spacing w:after="0" w:line="240" w:lineRule="auto"/>
        <w:rPr>
          <w:rStyle w:val="CitaHTML"/>
          <w:sz w:val="24"/>
          <w:szCs w:val="28"/>
        </w:rPr>
      </w:pPr>
      <w:r w:rsidRPr="00393FCF">
        <w:rPr>
          <w:rStyle w:val="CitaHTML"/>
          <w:sz w:val="24"/>
          <w:szCs w:val="28"/>
        </w:rPr>
        <w:tab/>
      </w:r>
      <w:r w:rsidRPr="00393FCF">
        <w:rPr>
          <w:rStyle w:val="CitaHTML"/>
          <w:sz w:val="24"/>
          <w:szCs w:val="28"/>
        </w:rPr>
        <w:tab/>
        <w:t xml:space="preserve">María Elena </w:t>
      </w:r>
      <w:proofErr w:type="spellStart"/>
      <w:r w:rsidRPr="00393FCF">
        <w:rPr>
          <w:rStyle w:val="CitaHTML"/>
          <w:sz w:val="24"/>
          <w:szCs w:val="28"/>
        </w:rPr>
        <w:t>Lienqueo</w:t>
      </w:r>
      <w:proofErr w:type="spellEnd"/>
      <w:r w:rsidRPr="00393FCF">
        <w:rPr>
          <w:rStyle w:val="CitaHTML"/>
          <w:sz w:val="24"/>
          <w:szCs w:val="28"/>
        </w:rPr>
        <w:t xml:space="preserve"> C.</w:t>
      </w:r>
    </w:p>
    <w:p w:rsidR="008573B0" w:rsidRPr="00393FCF" w:rsidRDefault="008573B0" w:rsidP="00BD5CAD">
      <w:pPr>
        <w:tabs>
          <w:tab w:val="left" w:pos="4253"/>
          <w:tab w:val="left" w:pos="5812"/>
          <w:tab w:val="left" w:pos="6663"/>
        </w:tabs>
        <w:spacing w:after="0" w:line="240" w:lineRule="auto"/>
        <w:rPr>
          <w:rStyle w:val="CitaHTML"/>
          <w:i w:val="0"/>
          <w:sz w:val="24"/>
          <w:szCs w:val="28"/>
        </w:rPr>
      </w:pPr>
      <w:r w:rsidRPr="00393FCF">
        <w:rPr>
          <w:rStyle w:val="CitaHTML"/>
          <w:sz w:val="24"/>
          <w:szCs w:val="28"/>
        </w:rPr>
        <w:tab/>
      </w:r>
      <w:r w:rsidRPr="00393FCF">
        <w:rPr>
          <w:rStyle w:val="CitaHTML"/>
          <w:sz w:val="24"/>
          <w:szCs w:val="28"/>
        </w:rPr>
        <w:tab/>
        <w:t>Oriana Salazar A.</w:t>
      </w:r>
    </w:p>
    <w:p w:rsidR="00D14DFA" w:rsidRPr="00393FCF" w:rsidRDefault="00D14DFA" w:rsidP="00BD5CAD">
      <w:pPr>
        <w:tabs>
          <w:tab w:val="left" w:pos="4253"/>
          <w:tab w:val="left" w:pos="5812"/>
          <w:tab w:val="left" w:pos="6663"/>
        </w:tabs>
        <w:spacing w:after="0" w:line="240" w:lineRule="auto"/>
        <w:rPr>
          <w:rStyle w:val="CitaHTML"/>
          <w:i w:val="0"/>
          <w:sz w:val="24"/>
          <w:szCs w:val="28"/>
        </w:rPr>
      </w:pPr>
    </w:p>
    <w:p w:rsidR="00D14DFA" w:rsidRPr="00393FCF" w:rsidRDefault="00D14DFA" w:rsidP="00BD5CAD">
      <w:pPr>
        <w:tabs>
          <w:tab w:val="left" w:pos="4253"/>
          <w:tab w:val="left" w:pos="5812"/>
          <w:tab w:val="left" w:pos="6663"/>
        </w:tabs>
        <w:spacing w:after="0" w:line="240" w:lineRule="auto"/>
        <w:rPr>
          <w:rStyle w:val="CitaHTML"/>
          <w:sz w:val="24"/>
          <w:szCs w:val="28"/>
        </w:rPr>
      </w:pPr>
      <w:r w:rsidRPr="00393FCF">
        <w:rPr>
          <w:rStyle w:val="CitaHTML"/>
          <w:sz w:val="24"/>
          <w:szCs w:val="28"/>
        </w:rPr>
        <w:tab/>
        <w:t xml:space="preserve">Prof. </w:t>
      </w:r>
      <w:proofErr w:type="spellStart"/>
      <w:r w:rsidRPr="00393FCF">
        <w:rPr>
          <w:rStyle w:val="CitaHTML"/>
          <w:sz w:val="24"/>
          <w:szCs w:val="28"/>
        </w:rPr>
        <w:t>Aux</w:t>
      </w:r>
      <w:proofErr w:type="spellEnd"/>
      <w:r w:rsidRPr="00393FCF">
        <w:rPr>
          <w:rStyle w:val="CitaHTML"/>
          <w:sz w:val="24"/>
          <w:szCs w:val="28"/>
        </w:rPr>
        <w:t>.:</w:t>
      </w:r>
      <w:r w:rsidRPr="00393FCF">
        <w:rPr>
          <w:rStyle w:val="CitaHTML"/>
          <w:sz w:val="24"/>
          <w:szCs w:val="28"/>
        </w:rPr>
        <w:tab/>
      </w:r>
      <w:r w:rsidR="008573B0" w:rsidRPr="00393FCF">
        <w:rPr>
          <w:rStyle w:val="CitaHTML"/>
          <w:sz w:val="24"/>
          <w:szCs w:val="28"/>
        </w:rPr>
        <w:t xml:space="preserve">Felipe </w:t>
      </w:r>
      <w:proofErr w:type="spellStart"/>
      <w:r w:rsidR="008573B0" w:rsidRPr="00393FCF">
        <w:rPr>
          <w:rStyle w:val="CitaHTML"/>
          <w:sz w:val="24"/>
          <w:szCs w:val="28"/>
        </w:rPr>
        <w:t>Diaz</w:t>
      </w:r>
      <w:proofErr w:type="spellEnd"/>
      <w:r w:rsidR="008573B0" w:rsidRPr="00393FCF">
        <w:rPr>
          <w:rStyle w:val="CitaHTML"/>
          <w:sz w:val="24"/>
          <w:szCs w:val="28"/>
        </w:rPr>
        <w:t xml:space="preserve"> A.</w:t>
      </w:r>
    </w:p>
    <w:p w:rsidR="008573B0" w:rsidRPr="00393FCF" w:rsidRDefault="008573B0" w:rsidP="00BD5CAD">
      <w:pPr>
        <w:tabs>
          <w:tab w:val="left" w:pos="4253"/>
          <w:tab w:val="left" w:pos="5812"/>
          <w:tab w:val="left" w:pos="6663"/>
        </w:tabs>
        <w:spacing w:after="0" w:line="240" w:lineRule="auto"/>
        <w:rPr>
          <w:rStyle w:val="CitaHTML"/>
          <w:i w:val="0"/>
          <w:sz w:val="24"/>
          <w:szCs w:val="28"/>
        </w:rPr>
      </w:pPr>
      <w:r w:rsidRPr="00393FCF">
        <w:rPr>
          <w:rStyle w:val="CitaHTML"/>
          <w:sz w:val="24"/>
          <w:szCs w:val="28"/>
        </w:rPr>
        <w:tab/>
      </w:r>
      <w:r w:rsidRPr="00393FCF">
        <w:rPr>
          <w:rStyle w:val="CitaHTML"/>
          <w:sz w:val="24"/>
          <w:szCs w:val="28"/>
        </w:rPr>
        <w:tab/>
        <w:t xml:space="preserve">Sebastián </w:t>
      </w:r>
      <w:proofErr w:type="spellStart"/>
      <w:r w:rsidRPr="00393FCF">
        <w:rPr>
          <w:rStyle w:val="CitaHTML"/>
          <w:sz w:val="24"/>
          <w:szCs w:val="28"/>
        </w:rPr>
        <w:t>Juri</w:t>
      </w:r>
      <w:proofErr w:type="spellEnd"/>
      <w:r w:rsidRPr="00393FCF">
        <w:rPr>
          <w:rStyle w:val="CitaHTML"/>
          <w:sz w:val="24"/>
          <w:szCs w:val="28"/>
        </w:rPr>
        <w:t xml:space="preserve"> A.</w:t>
      </w:r>
    </w:p>
    <w:p w:rsidR="00D14DFA" w:rsidRPr="00393FCF" w:rsidRDefault="00D14DFA" w:rsidP="00BD5CAD">
      <w:pPr>
        <w:tabs>
          <w:tab w:val="left" w:pos="4253"/>
          <w:tab w:val="left" w:pos="5812"/>
          <w:tab w:val="left" w:pos="6663"/>
        </w:tabs>
        <w:spacing w:after="0" w:line="240" w:lineRule="auto"/>
        <w:rPr>
          <w:rStyle w:val="CitaHTML"/>
          <w:i w:val="0"/>
          <w:sz w:val="24"/>
          <w:szCs w:val="28"/>
        </w:rPr>
      </w:pPr>
    </w:p>
    <w:p w:rsidR="00D14DFA" w:rsidRDefault="00D14DFA" w:rsidP="00BD5CAD">
      <w:pPr>
        <w:tabs>
          <w:tab w:val="left" w:pos="4253"/>
          <w:tab w:val="left" w:pos="5812"/>
          <w:tab w:val="left" w:pos="6663"/>
        </w:tabs>
        <w:spacing w:after="0" w:line="240" w:lineRule="auto"/>
        <w:rPr>
          <w:ins w:id="7" w:author="FCFM" w:date="2010-09-06T16:31:00Z"/>
          <w:rStyle w:val="CitaHTML"/>
          <w:sz w:val="24"/>
          <w:szCs w:val="28"/>
        </w:rPr>
      </w:pPr>
      <w:r w:rsidRPr="00393FCF">
        <w:rPr>
          <w:rStyle w:val="CitaHTML"/>
          <w:sz w:val="24"/>
          <w:szCs w:val="28"/>
        </w:rPr>
        <w:tab/>
      </w:r>
      <w:r w:rsidR="0044175E" w:rsidRPr="00393FCF">
        <w:rPr>
          <w:rStyle w:val="CitaHTML"/>
          <w:sz w:val="24"/>
          <w:szCs w:val="28"/>
        </w:rPr>
        <w:t>Fecha entrega:</w:t>
      </w:r>
      <w:r w:rsidR="0044175E" w:rsidRPr="00393FCF">
        <w:rPr>
          <w:rStyle w:val="CitaHTML"/>
          <w:sz w:val="24"/>
          <w:szCs w:val="28"/>
        </w:rPr>
        <w:tab/>
        <w:t>01/09</w:t>
      </w:r>
      <w:r w:rsidRPr="00393FCF">
        <w:rPr>
          <w:rStyle w:val="CitaHTML"/>
          <w:sz w:val="24"/>
          <w:szCs w:val="28"/>
        </w:rPr>
        <w:t>/2010</w:t>
      </w:r>
    </w:p>
    <w:p w:rsidR="00737C3B" w:rsidRPr="00393FCF" w:rsidRDefault="00737C3B" w:rsidP="00BD5CAD">
      <w:pPr>
        <w:tabs>
          <w:tab w:val="left" w:pos="4253"/>
          <w:tab w:val="left" w:pos="5812"/>
          <w:tab w:val="left" w:pos="6663"/>
        </w:tabs>
        <w:spacing w:after="0" w:line="240" w:lineRule="auto"/>
        <w:rPr>
          <w:rStyle w:val="CitaHTML"/>
          <w:i w:val="0"/>
          <w:sz w:val="24"/>
          <w:szCs w:val="28"/>
        </w:rPr>
      </w:pPr>
      <w:ins w:id="8" w:author="FCFM" w:date="2010-09-06T16:31:00Z">
        <w:r>
          <w:rPr>
            <w:rStyle w:val="CitaHTML"/>
            <w:sz w:val="24"/>
            <w:szCs w:val="28"/>
          </w:rPr>
          <w:t>Colocar e-mail de contacto</w:t>
        </w:r>
      </w:ins>
    </w:p>
    <w:p w:rsidR="00D14DFA" w:rsidRPr="00393FCF" w:rsidRDefault="00D14DFA" w:rsidP="00D14DFA">
      <w:pPr>
        <w:tabs>
          <w:tab w:val="left" w:pos="4962"/>
          <w:tab w:val="left" w:pos="6379"/>
        </w:tabs>
        <w:spacing w:after="0"/>
        <w:rPr>
          <w:rStyle w:val="CitaHTML"/>
          <w:i w:val="0"/>
          <w:sz w:val="30"/>
          <w:szCs w:val="30"/>
        </w:rPr>
      </w:pPr>
    </w:p>
    <w:p w:rsidR="00583DD2" w:rsidRPr="00393FCF" w:rsidRDefault="00583DD2" w:rsidP="00D14DFA">
      <w:pPr>
        <w:jc w:val="center"/>
        <w:rPr>
          <w:iCs/>
          <w:sz w:val="32"/>
          <w:szCs w:val="32"/>
        </w:rPr>
      </w:pPr>
    </w:p>
    <w:p w:rsidR="00583DD2" w:rsidRPr="00393FCF" w:rsidRDefault="00583DD2" w:rsidP="00D14DFA">
      <w:pPr>
        <w:jc w:val="center"/>
        <w:rPr>
          <w:iCs/>
          <w:sz w:val="32"/>
          <w:szCs w:val="32"/>
        </w:rPr>
      </w:pPr>
    </w:p>
    <w:p w:rsidR="00583DD2" w:rsidRPr="00393FCF" w:rsidRDefault="00583DD2" w:rsidP="00D14DFA">
      <w:pPr>
        <w:jc w:val="center"/>
        <w:rPr>
          <w:iCs/>
          <w:sz w:val="32"/>
          <w:szCs w:val="32"/>
        </w:rPr>
      </w:pPr>
    </w:p>
    <w:p w:rsidR="00583DD2" w:rsidRPr="00393FCF" w:rsidRDefault="00583DD2" w:rsidP="00D14DFA">
      <w:pPr>
        <w:jc w:val="center"/>
        <w:rPr>
          <w:iCs/>
          <w:sz w:val="32"/>
          <w:szCs w:val="32"/>
        </w:rPr>
      </w:pPr>
    </w:p>
    <w:p w:rsidR="0090475F" w:rsidRPr="00393FCF" w:rsidRDefault="0090475F" w:rsidP="0090475F">
      <w:pPr>
        <w:jc w:val="both"/>
        <w:rPr>
          <w:iCs/>
          <w:sz w:val="24"/>
          <w:szCs w:val="32"/>
        </w:rPr>
      </w:pPr>
    </w:p>
    <w:p w:rsidR="007D65E8" w:rsidRPr="00393FCF" w:rsidRDefault="007D65E8" w:rsidP="007D65E8">
      <w:pPr>
        <w:pStyle w:val="Ttulo1"/>
        <w:numPr>
          <w:ilvl w:val="0"/>
          <w:numId w:val="6"/>
        </w:numPr>
        <w:rPr>
          <w:lang w:val="es-CL"/>
        </w:rPr>
      </w:pPr>
      <w:r w:rsidRPr="00393FCF">
        <w:rPr>
          <w:lang w:val="es-CL"/>
        </w:rPr>
        <w:t>Introducción</w:t>
      </w:r>
    </w:p>
    <w:p w:rsidR="00296B9F" w:rsidRPr="00B60D6A" w:rsidRDefault="00EC0719" w:rsidP="007D65E8">
      <w:pPr>
        <w:spacing w:before="240"/>
        <w:ind w:firstLine="708"/>
        <w:jc w:val="both"/>
        <w:rPr>
          <w:iCs/>
          <w:szCs w:val="32"/>
        </w:rPr>
      </w:pPr>
      <w:r w:rsidRPr="00393FCF">
        <w:rPr>
          <w:iCs/>
          <w:szCs w:val="32"/>
        </w:rPr>
        <w:t xml:space="preserve">El tipo de biomasa </w:t>
      </w:r>
      <w:r w:rsidRPr="00B60D6A">
        <w:rPr>
          <w:iCs/>
          <w:szCs w:val="32"/>
        </w:rPr>
        <w:t>a estudiar en est</w:t>
      </w:r>
      <w:r w:rsidR="004023EF" w:rsidRPr="00B60D6A">
        <w:rPr>
          <w:iCs/>
          <w:szCs w:val="32"/>
        </w:rPr>
        <w:t>e</w:t>
      </w:r>
      <w:r w:rsidRPr="00B60D6A">
        <w:rPr>
          <w:iCs/>
          <w:szCs w:val="32"/>
        </w:rPr>
        <w:t xml:space="preserve"> </w:t>
      </w:r>
      <w:r w:rsidR="004023EF" w:rsidRPr="00B60D6A">
        <w:rPr>
          <w:iCs/>
          <w:szCs w:val="32"/>
        </w:rPr>
        <w:t>informe corresponde a</w:t>
      </w:r>
      <w:r w:rsidRPr="00B60D6A">
        <w:rPr>
          <w:iCs/>
          <w:szCs w:val="32"/>
        </w:rPr>
        <w:t xml:space="preserve"> plant</w:t>
      </w:r>
      <w:r w:rsidR="008D11CD" w:rsidRPr="00B60D6A">
        <w:rPr>
          <w:iCs/>
          <w:szCs w:val="32"/>
        </w:rPr>
        <w:t xml:space="preserve">aciones </w:t>
      </w:r>
      <w:proofErr w:type="spellStart"/>
      <w:r w:rsidR="008D11CD" w:rsidRPr="00B60D6A">
        <w:rPr>
          <w:iCs/>
          <w:szCs w:val="32"/>
        </w:rPr>
        <w:t>dendroenergéticas</w:t>
      </w:r>
      <w:proofErr w:type="spellEnd"/>
      <w:r w:rsidR="00211564" w:rsidRPr="00B60D6A">
        <w:rPr>
          <w:iCs/>
          <w:szCs w:val="32"/>
        </w:rPr>
        <w:t>, también conocidas como plantaciones bioenergéticas</w:t>
      </w:r>
      <w:r w:rsidR="008D11CD" w:rsidRPr="00B60D6A">
        <w:rPr>
          <w:iCs/>
          <w:szCs w:val="32"/>
        </w:rPr>
        <w:t>, l</w:t>
      </w:r>
      <w:r w:rsidR="004023EF" w:rsidRPr="00B60D6A">
        <w:rPr>
          <w:iCs/>
          <w:szCs w:val="32"/>
        </w:rPr>
        <w:t>as cuales consisten</w:t>
      </w:r>
      <w:r w:rsidR="008D11CD" w:rsidRPr="00B60D6A">
        <w:rPr>
          <w:iCs/>
          <w:szCs w:val="32"/>
        </w:rPr>
        <w:t xml:space="preserve"> </w:t>
      </w:r>
      <w:r w:rsidR="004023EF" w:rsidRPr="00B60D6A">
        <w:rPr>
          <w:iCs/>
          <w:szCs w:val="32"/>
        </w:rPr>
        <w:t>en</w:t>
      </w:r>
      <w:r w:rsidR="008D11CD" w:rsidRPr="00B60D6A">
        <w:rPr>
          <w:iCs/>
          <w:szCs w:val="32"/>
        </w:rPr>
        <w:t xml:space="preserve"> plantaciones de biomasa </w:t>
      </w:r>
      <w:r w:rsidR="0090003D" w:rsidRPr="00B60D6A">
        <w:rPr>
          <w:iCs/>
          <w:szCs w:val="32"/>
        </w:rPr>
        <w:t>forestal con fines energéticos</w:t>
      </w:r>
      <w:r w:rsidR="008D11CD" w:rsidRPr="00B60D6A">
        <w:rPr>
          <w:iCs/>
          <w:szCs w:val="32"/>
        </w:rPr>
        <w:t xml:space="preserve"> que pueden estar destinados a la producción de biocombustibles</w:t>
      </w:r>
      <w:r w:rsidR="004023EF" w:rsidRPr="00B60D6A">
        <w:rPr>
          <w:iCs/>
          <w:szCs w:val="32"/>
        </w:rPr>
        <w:t>,</w:t>
      </w:r>
      <w:r w:rsidR="00211564" w:rsidRPr="00B60D6A">
        <w:rPr>
          <w:iCs/>
          <w:szCs w:val="32"/>
        </w:rPr>
        <w:t xml:space="preserve"> generación de energía térmica y</w:t>
      </w:r>
      <w:r w:rsidR="004023EF" w:rsidRPr="00B60D6A">
        <w:rPr>
          <w:iCs/>
          <w:szCs w:val="32"/>
        </w:rPr>
        <w:t>/o</w:t>
      </w:r>
      <w:r w:rsidR="00211564" w:rsidRPr="00B60D6A">
        <w:rPr>
          <w:iCs/>
          <w:szCs w:val="32"/>
        </w:rPr>
        <w:t xml:space="preserve"> eléctrica</w:t>
      </w:r>
      <w:r w:rsidR="004023EF" w:rsidRPr="00B60D6A">
        <w:rPr>
          <w:iCs/>
          <w:szCs w:val="32"/>
        </w:rPr>
        <w:t>, es decir no se ocupan con fines alimenticios, de recuperación de suelos ni ningún otro particular</w:t>
      </w:r>
      <w:r w:rsidR="008D11CD" w:rsidRPr="00B60D6A">
        <w:rPr>
          <w:iCs/>
          <w:szCs w:val="32"/>
        </w:rPr>
        <w:t>.</w:t>
      </w:r>
      <w:r w:rsidR="00211564" w:rsidRPr="00B60D6A">
        <w:rPr>
          <w:iCs/>
          <w:szCs w:val="32"/>
        </w:rPr>
        <w:t xml:space="preserve"> </w:t>
      </w:r>
      <w:r w:rsidR="00296B9F" w:rsidRPr="00B60D6A">
        <w:rPr>
          <w:iCs/>
          <w:szCs w:val="32"/>
        </w:rPr>
        <w:t xml:space="preserve">Una plantación forestal consiste en un establecimiento de árboles de una misma especie, con tamaños y diseños específicos, tales que cumplan un objetivo </w:t>
      </w:r>
      <w:r w:rsidR="004023EF" w:rsidRPr="00B60D6A">
        <w:rPr>
          <w:iCs/>
          <w:szCs w:val="32"/>
        </w:rPr>
        <w:t>en particular</w:t>
      </w:r>
      <w:r w:rsidR="00296B9F" w:rsidRPr="00B60D6A">
        <w:rPr>
          <w:iCs/>
          <w:szCs w:val="32"/>
        </w:rPr>
        <w:t xml:space="preserve">, como proveer una fuente de energía, proteger zonas agrícolas o resolver problemas de erosión en el terreno. </w:t>
      </w:r>
    </w:p>
    <w:p w:rsidR="004023EF" w:rsidRPr="00B60D6A" w:rsidRDefault="0090003D" w:rsidP="00296B9F">
      <w:pPr>
        <w:ind w:firstLine="708"/>
        <w:jc w:val="both"/>
        <w:rPr>
          <w:iCs/>
          <w:szCs w:val="32"/>
        </w:rPr>
      </w:pPr>
      <w:r w:rsidRPr="00B60D6A">
        <w:rPr>
          <w:iCs/>
          <w:szCs w:val="32"/>
        </w:rPr>
        <w:t>Debido a que la obtención de energía a partir de este tipo de plantaciones es renovable</w:t>
      </w:r>
      <w:r w:rsidR="004023EF" w:rsidRPr="00B60D6A">
        <w:rPr>
          <w:iCs/>
          <w:szCs w:val="32"/>
        </w:rPr>
        <w:t>,</w:t>
      </w:r>
      <w:r w:rsidRPr="00B60D6A">
        <w:rPr>
          <w:iCs/>
          <w:szCs w:val="32"/>
        </w:rPr>
        <w:t xml:space="preserve"> y en ciertos casos se puede considerar como una alternativa de los combustibles fósiles, </w:t>
      </w:r>
      <w:r w:rsidR="004023EF" w:rsidRPr="00B60D6A">
        <w:rPr>
          <w:iCs/>
          <w:szCs w:val="32"/>
        </w:rPr>
        <w:t xml:space="preserve">la </w:t>
      </w:r>
      <w:proofErr w:type="spellStart"/>
      <w:r w:rsidR="004023EF" w:rsidRPr="00B60D6A">
        <w:rPr>
          <w:iCs/>
          <w:szCs w:val="32"/>
        </w:rPr>
        <w:t>dendroenergía</w:t>
      </w:r>
      <w:proofErr w:type="spellEnd"/>
      <w:r w:rsidRPr="00B60D6A">
        <w:rPr>
          <w:iCs/>
          <w:szCs w:val="32"/>
        </w:rPr>
        <w:t xml:space="preserve"> se considera amigable con el medio ambiente.</w:t>
      </w:r>
      <w:r w:rsidR="00296B9F" w:rsidRPr="00B60D6A">
        <w:rPr>
          <w:iCs/>
          <w:szCs w:val="32"/>
        </w:rPr>
        <w:t xml:space="preserve"> Este tipo de plantaciones es altamente utilizado en países como Estados Unidos, España, Alemania, Brasil, entre otros, e idealmente utilizan plantaciones con especies de árboles de rápido crecimiento</w:t>
      </w:r>
      <w:r w:rsidR="00B30020" w:rsidRPr="00B60D6A">
        <w:rPr>
          <w:iCs/>
          <w:szCs w:val="32"/>
        </w:rPr>
        <w:t>, en alta densidad</w:t>
      </w:r>
      <w:r w:rsidR="00296B9F" w:rsidRPr="00B60D6A">
        <w:rPr>
          <w:iCs/>
          <w:szCs w:val="32"/>
        </w:rPr>
        <w:t xml:space="preserve"> y en periodos de corta rotación, con el fin de obtener la mayor cantidad de biomasa forestal </w:t>
      </w:r>
      <w:r w:rsidR="00572847" w:rsidRPr="00B60D6A">
        <w:rPr>
          <w:iCs/>
          <w:szCs w:val="32"/>
        </w:rPr>
        <w:t xml:space="preserve">en el menor tiempo posible. </w:t>
      </w:r>
    </w:p>
    <w:p w:rsidR="0090003D" w:rsidRPr="00393FCF" w:rsidRDefault="00572847" w:rsidP="00296B9F">
      <w:pPr>
        <w:ind w:firstLine="708"/>
        <w:jc w:val="both"/>
        <w:rPr>
          <w:iCs/>
          <w:szCs w:val="32"/>
        </w:rPr>
      </w:pPr>
      <w:r w:rsidRPr="00B60D6A">
        <w:rPr>
          <w:iCs/>
          <w:szCs w:val="32"/>
        </w:rPr>
        <w:t xml:space="preserve">Las </w:t>
      </w:r>
      <w:r w:rsidR="0090003D" w:rsidRPr="00B60D6A">
        <w:rPr>
          <w:iCs/>
          <w:szCs w:val="32"/>
        </w:rPr>
        <w:t>plantaciones</w:t>
      </w:r>
      <w:r w:rsidR="00296B9F" w:rsidRPr="00B60D6A">
        <w:rPr>
          <w:iCs/>
          <w:szCs w:val="32"/>
        </w:rPr>
        <w:t xml:space="preserve"> </w:t>
      </w:r>
      <w:proofErr w:type="spellStart"/>
      <w:r w:rsidR="00296B9F" w:rsidRPr="00B60D6A">
        <w:rPr>
          <w:iCs/>
          <w:szCs w:val="32"/>
        </w:rPr>
        <w:t>dendroenergéticas</w:t>
      </w:r>
      <w:proofErr w:type="spellEnd"/>
      <w:r w:rsidR="0090003D" w:rsidRPr="00B60D6A">
        <w:rPr>
          <w:iCs/>
          <w:szCs w:val="32"/>
        </w:rPr>
        <w:t xml:space="preserve"> se pueden clasificar en tres categorías</w:t>
      </w:r>
      <w:r w:rsidR="00296B9F" w:rsidRPr="00B60D6A">
        <w:rPr>
          <w:iCs/>
          <w:szCs w:val="32"/>
        </w:rPr>
        <w:t>,</w:t>
      </w:r>
      <w:r w:rsidR="0090003D" w:rsidRPr="00B60D6A">
        <w:rPr>
          <w:iCs/>
          <w:szCs w:val="32"/>
        </w:rPr>
        <w:t xml:space="preserve"> según si se destinan para:</w:t>
      </w:r>
    </w:p>
    <w:p w:rsidR="0090003D" w:rsidRPr="00393FCF" w:rsidRDefault="0090003D" w:rsidP="0090003D">
      <w:pPr>
        <w:pStyle w:val="Prrafodelista"/>
        <w:numPr>
          <w:ilvl w:val="0"/>
          <w:numId w:val="3"/>
        </w:numPr>
        <w:jc w:val="both"/>
        <w:rPr>
          <w:iCs/>
          <w:szCs w:val="32"/>
          <w:lang w:val="es-CL"/>
        </w:rPr>
      </w:pPr>
      <w:r w:rsidRPr="00393FCF">
        <w:rPr>
          <w:iCs/>
          <w:szCs w:val="32"/>
          <w:lang w:val="es-CL"/>
        </w:rPr>
        <w:t>Combustión Directa (como leña, por ejemplo para generación de energía eléctrica, o calefacción de hogares con el calor producido).</w:t>
      </w:r>
    </w:p>
    <w:p w:rsidR="0090003D" w:rsidRPr="00393FCF" w:rsidRDefault="0090003D" w:rsidP="0090003D">
      <w:pPr>
        <w:pStyle w:val="Prrafodelista"/>
        <w:numPr>
          <w:ilvl w:val="0"/>
          <w:numId w:val="3"/>
        </w:numPr>
        <w:jc w:val="both"/>
        <w:rPr>
          <w:iCs/>
          <w:szCs w:val="32"/>
          <w:lang w:val="es-CL"/>
        </w:rPr>
      </w:pPr>
      <w:r w:rsidRPr="00393FCF">
        <w:rPr>
          <w:iCs/>
          <w:szCs w:val="32"/>
          <w:lang w:val="es-CL"/>
        </w:rPr>
        <w:t>Producción de aceites modificados (Biodiesel).</w:t>
      </w:r>
    </w:p>
    <w:p w:rsidR="0090003D" w:rsidRPr="00393FCF" w:rsidRDefault="0090003D" w:rsidP="0090003D">
      <w:pPr>
        <w:pStyle w:val="Prrafodelista"/>
        <w:numPr>
          <w:ilvl w:val="0"/>
          <w:numId w:val="3"/>
        </w:numPr>
        <w:jc w:val="both"/>
        <w:rPr>
          <w:iCs/>
          <w:szCs w:val="32"/>
          <w:lang w:val="es-CL"/>
        </w:rPr>
      </w:pPr>
      <w:r w:rsidRPr="00393FCF">
        <w:rPr>
          <w:iCs/>
          <w:szCs w:val="32"/>
          <w:lang w:val="es-CL"/>
        </w:rPr>
        <w:t>Producción de alcohol etílico hidratado (Bioetanol).</w:t>
      </w:r>
    </w:p>
    <w:p w:rsidR="0072422C" w:rsidRPr="00393FCF" w:rsidRDefault="00296B9F" w:rsidP="0072422C">
      <w:pPr>
        <w:ind w:firstLine="709"/>
        <w:jc w:val="both"/>
        <w:rPr>
          <w:iCs/>
          <w:szCs w:val="32"/>
        </w:rPr>
      </w:pPr>
      <w:r w:rsidRPr="00393FCF">
        <w:rPr>
          <w:iCs/>
          <w:szCs w:val="32"/>
        </w:rPr>
        <w:t>Si bien a nivel mundial la utilización de leña constituye un 10% de l</w:t>
      </w:r>
      <w:r w:rsidR="00572847" w:rsidRPr="00393FCF">
        <w:rPr>
          <w:iCs/>
          <w:szCs w:val="32"/>
        </w:rPr>
        <w:t xml:space="preserve">a energía primaria y </w:t>
      </w:r>
      <w:r w:rsidR="004023EF" w:rsidRPr="00393FCF">
        <w:rPr>
          <w:iCs/>
          <w:szCs w:val="32"/>
        </w:rPr>
        <w:t>sustenta el</w:t>
      </w:r>
      <w:r w:rsidR="00572847" w:rsidRPr="00393FCF">
        <w:rPr>
          <w:iCs/>
          <w:szCs w:val="32"/>
        </w:rPr>
        <w:t xml:space="preserve"> 1.3</w:t>
      </w:r>
      <w:r w:rsidRPr="00393FCF">
        <w:rPr>
          <w:iCs/>
          <w:szCs w:val="32"/>
        </w:rPr>
        <w:t>% de l</w:t>
      </w:r>
      <w:r w:rsidR="007D65E8" w:rsidRPr="00393FCF">
        <w:rPr>
          <w:iCs/>
          <w:szCs w:val="32"/>
        </w:rPr>
        <w:t>a producción de electricidad</w:t>
      </w:r>
      <w:r w:rsidR="007D65E8" w:rsidRPr="00393FCF">
        <w:rPr>
          <w:iCs/>
          <w:szCs w:val="32"/>
          <w:vertAlign w:val="superscript"/>
        </w:rPr>
        <w:t xml:space="preserve"> </w:t>
      </w:r>
      <w:r w:rsidR="007D65E8" w:rsidRPr="00393FCF">
        <w:rPr>
          <w:iCs/>
          <w:sz w:val="24"/>
          <w:szCs w:val="32"/>
          <w:vertAlign w:val="superscript"/>
        </w:rPr>
        <w:t>[1]</w:t>
      </w:r>
      <w:r w:rsidRPr="00393FCF">
        <w:rPr>
          <w:iCs/>
          <w:szCs w:val="32"/>
        </w:rPr>
        <w:t xml:space="preserve">, </w:t>
      </w:r>
      <w:r w:rsidR="00393FCF">
        <w:rPr>
          <w:iCs/>
          <w:szCs w:val="32"/>
        </w:rPr>
        <w:t xml:space="preserve">y </w:t>
      </w:r>
      <w:r w:rsidR="0072422C" w:rsidRPr="00393FCF">
        <w:rPr>
          <w:iCs/>
          <w:szCs w:val="32"/>
        </w:rPr>
        <w:t xml:space="preserve">a nivel nacional constituye el 16% de la matriz energética al 2006, </w:t>
      </w:r>
      <w:r w:rsidRPr="00393FCF">
        <w:rPr>
          <w:iCs/>
          <w:szCs w:val="32"/>
        </w:rPr>
        <w:t>el enfoque actual de los cultivos energéticos es hacia formas de aprovechamiento de energía más eficientes que la simple combustión directa,</w:t>
      </w:r>
      <w:r w:rsidR="0072422C" w:rsidRPr="00393FCF">
        <w:rPr>
          <w:iCs/>
          <w:szCs w:val="32"/>
        </w:rPr>
        <w:t xml:space="preserve"> la cual emite en nuestro país </w:t>
      </w:r>
      <w:commentRangeStart w:id="9"/>
      <w:r w:rsidR="0072422C" w:rsidRPr="00393FCF">
        <w:rPr>
          <w:iCs/>
          <w:szCs w:val="32"/>
        </w:rPr>
        <w:t>350 mil millones de kilos de CO</w:t>
      </w:r>
      <w:ins w:id="10" w:author="ADMIN" w:date="2010-09-05T22:41:00Z">
        <w:r w:rsidR="00960CE2">
          <w:rPr>
            <w:iCs/>
            <w:szCs w:val="32"/>
            <w:vertAlign w:val="subscript"/>
          </w:rPr>
          <w:t>2</w:t>
        </w:r>
        <w:commentRangeEnd w:id="9"/>
        <w:r w:rsidR="00960CE2">
          <w:rPr>
            <w:rStyle w:val="Refdecomentario"/>
          </w:rPr>
          <w:commentReference w:id="9"/>
        </w:r>
      </w:ins>
      <w:r w:rsidR="0072422C" w:rsidRPr="00393FCF">
        <w:rPr>
          <w:iCs/>
          <w:szCs w:val="32"/>
        </w:rPr>
        <w:t>, entre otras cosas,  directamente a la atmósfera anualmente por todo nuestro país.</w:t>
      </w:r>
    </w:p>
    <w:p w:rsidR="00296B9F" w:rsidRPr="00393FCF" w:rsidRDefault="00296B9F" w:rsidP="00393FCF">
      <w:pPr>
        <w:pStyle w:val="Ttulo3"/>
        <w:rPr>
          <w:lang w:val="es-CL"/>
        </w:rPr>
      </w:pPr>
      <w:r w:rsidRPr="00393FCF">
        <w:rPr>
          <w:lang w:val="es-CL"/>
        </w:rPr>
        <w:t>Tabla 1-</w:t>
      </w:r>
      <w:r w:rsidR="007D65E8" w:rsidRPr="00393FCF">
        <w:rPr>
          <w:lang w:val="es-CL"/>
        </w:rPr>
        <w:t xml:space="preserve"> Destino de la leña en Chile</w:t>
      </w:r>
      <w:r w:rsidR="00B43B8F">
        <w:rPr>
          <w:lang w:val="es-CL"/>
        </w:rPr>
        <w:t xml:space="preserve"> </w:t>
      </w:r>
    </w:p>
    <w:tbl>
      <w:tblPr>
        <w:tblStyle w:val="Sombreadoclaro-nfasis11"/>
        <w:tblW w:w="6404" w:type="dxa"/>
        <w:jc w:val="center"/>
        <w:tblLook w:val="04A0"/>
      </w:tblPr>
      <w:tblGrid>
        <w:gridCol w:w="2220"/>
        <w:gridCol w:w="2466"/>
        <w:gridCol w:w="1718"/>
      </w:tblGrid>
      <w:tr w:rsidR="00296B9F" w:rsidRPr="00393FCF" w:rsidTr="001046B7">
        <w:trPr>
          <w:cnfStyle w:val="100000000000"/>
          <w:trHeight w:val="300"/>
          <w:jc w:val="center"/>
        </w:trPr>
        <w:tc>
          <w:tcPr>
            <w:cnfStyle w:val="001000000000"/>
            <w:tcW w:w="2220" w:type="dxa"/>
            <w:noWrap/>
            <w:hideMark/>
          </w:tcPr>
          <w:p w:rsidR="00296B9F" w:rsidRPr="00393FCF" w:rsidRDefault="00296B9F" w:rsidP="0090407F">
            <w:pPr>
              <w:rPr>
                <w:iCs/>
                <w:color w:val="auto"/>
                <w:szCs w:val="32"/>
              </w:rPr>
            </w:pPr>
            <w:r w:rsidRPr="00393FCF">
              <w:rPr>
                <w:iCs/>
                <w:color w:val="auto"/>
                <w:szCs w:val="32"/>
              </w:rPr>
              <w:t>SECTOR</w:t>
            </w:r>
          </w:p>
        </w:tc>
        <w:tc>
          <w:tcPr>
            <w:tcW w:w="2466" w:type="dxa"/>
            <w:noWrap/>
            <w:hideMark/>
          </w:tcPr>
          <w:p w:rsidR="00296B9F" w:rsidRPr="00393FCF" w:rsidRDefault="00296B9F" w:rsidP="0090407F">
            <w:pPr>
              <w:jc w:val="center"/>
              <w:cnfStyle w:val="100000000000"/>
              <w:rPr>
                <w:iCs/>
                <w:color w:val="auto"/>
                <w:szCs w:val="32"/>
              </w:rPr>
            </w:pPr>
            <w:r w:rsidRPr="00393FCF">
              <w:rPr>
                <w:iCs/>
                <w:color w:val="auto"/>
                <w:szCs w:val="32"/>
              </w:rPr>
              <w:t>CONSUMO [</w:t>
            </w:r>
            <w:r w:rsidR="00393FCF" w:rsidRPr="00393FCF">
              <w:rPr>
                <w:iCs/>
                <w:color w:val="auto"/>
                <w:szCs w:val="32"/>
              </w:rPr>
              <w:t>m</w:t>
            </w:r>
            <w:r w:rsidR="001046B7" w:rsidRPr="00393FCF">
              <w:rPr>
                <w:iCs/>
                <w:color w:val="auto"/>
                <w:szCs w:val="32"/>
                <w:vertAlign w:val="superscript"/>
              </w:rPr>
              <w:t>3</w:t>
            </w:r>
            <w:r w:rsidRPr="00393FCF">
              <w:rPr>
                <w:iCs/>
                <w:color w:val="auto"/>
                <w:szCs w:val="32"/>
              </w:rPr>
              <w:t>/AÑO]</w:t>
            </w:r>
          </w:p>
        </w:tc>
        <w:tc>
          <w:tcPr>
            <w:tcW w:w="1718" w:type="dxa"/>
            <w:noWrap/>
            <w:hideMark/>
          </w:tcPr>
          <w:p w:rsidR="00296B9F" w:rsidRPr="00393FCF" w:rsidRDefault="00296B9F" w:rsidP="0090407F">
            <w:pPr>
              <w:jc w:val="center"/>
              <w:cnfStyle w:val="100000000000"/>
              <w:rPr>
                <w:iCs/>
                <w:color w:val="auto"/>
                <w:szCs w:val="32"/>
              </w:rPr>
            </w:pPr>
            <w:r w:rsidRPr="00393FCF">
              <w:rPr>
                <w:iCs/>
                <w:color w:val="auto"/>
                <w:szCs w:val="32"/>
              </w:rPr>
              <w:t>% DEL TOTAL</w:t>
            </w:r>
          </w:p>
        </w:tc>
      </w:tr>
      <w:tr w:rsidR="00296B9F" w:rsidRPr="00393FCF" w:rsidTr="001046B7">
        <w:trPr>
          <w:cnfStyle w:val="000000100000"/>
          <w:trHeight w:val="300"/>
          <w:jc w:val="center"/>
        </w:trPr>
        <w:tc>
          <w:tcPr>
            <w:cnfStyle w:val="001000000000"/>
            <w:tcW w:w="2220" w:type="dxa"/>
            <w:noWrap/>
            <w:hideMark/>
          </w:tcPr>
          <w:p w:rsidR="00296B9F" w:rsidRPr="00393FCF" w:rsidRDefault="00296B9F" w:rsidP="0090407F">
            <w:pPr>
              <w:rPr>
                <w:iCs/>
                <w:color w:val="auto"/>
                <w:szCs w:val="32"/>
              </w:rPr>
            </w:pPr>
            <w:r w:rsidRPr="00393FCF">
              <w:rPr>
                <w:iCs/>
                <w:color w:val="auto"/>
                <w:szCs w:val="32"/>
              </w:rPr>
              <w:t>Industria mayor</w:t>
            </w:r>
          </w:p>
        </w:tc>
        <w:tc>
          <w:tcPr>
            <w:tcW w:w="2466" w:type="dxa"/>
            <w:noWrap/>
            <w:hideMark/>
          </w:tcPr>
          <w:p w:rsidR="00296B9F" w:rsidRPr="00393FCF" w:rsidRDefault="00296B9F" w:rsidP="0090407F">
            <w:pPr>
              <w:jc w:val="center"/>
              <w:cnfStyle w:val="000000100000"/>
              <w:rPr>
                <w:iCs/>
                <w:color w:val="auto"/>
                <w:szCs w:val="32"/>
              </w:rPr>
            </w:pPr>
            <w:r w:rsidRPr="00393FCF">
              <w:rPr>
                <w:iCs/>
                <w:color w:val="auto"/>
                <w:szCs w:val="32"/>
              </w:rPr>
              <w:t xml:space="preserve"> 244.154 </w:t>
            </w:r>
          </w:p>
        </w:tc>
        <w:tc>
          <w:tcPr>
            <w:tcW w:w="1718" w:type="dxa"/>
            <w:noWrap/>
            <w:hideMark/>
          </w:tcPr>
          <w:p w:rsidR="00296B9F" w:rsidRPr="00393FCF" w:rsidRDefault="00296B9F" w:rsidP="0090407F">
            <w:pPr>
              <w:jc w:val="center"/>
              <w:cnfStyle w:val="000000100000"/>
              <w:rPr>
                <w:iCs/>
                <w:color w:val="auto"/>
                <w:szCs w:val="32"/>
              </w:rPr>
            </w:pPr>
            <w:r w:rsidRPr="00393FCF">
              <w:rPr>
                <w:iCs/>
                <w:color w:val="auto"/>
                <w:szCs w:val="32"/>
              </w:rPr>
              <w:t xml:space="preserve">  2,3 </w:t>
            </w:r>
          </w:p>
        </w:tc>
      </w:tr>
      <w:tr w:rsidR="00296B9F" w:rsidRPr="00393FCF" w:rsidTr="001046B7">
        <w:trPr>
          <w:trHeight w:val="300"/>
          <w:jc w:val="center"/>
        </w:trPr>
        <w:tc>
          <w:tcPr>
            <w:cnfStyle w:val="001000000000"/>
            <w:tcW w:w="2220" w:type="dxa"/>
            <w:noWrap/>
            <w:hideMark/>
          </w:tcPr>
          <w:p w:rsidR="00296B9F" w:rsidRPr="00393FCF" w:rsidRDefault="00296B9F" w:rsidP="0090407F">
            <w:pPr>
              <w:rPr>
                <w:iCs/>
                <w:color w:val="auto"/>
                <w:szCs w:val="32"/>
              </w:rPr>
            </w:pPr>
            <w:r w:rsidRPr="00393FCF">
              <w:rPr>
                <w:iCs/>
                <w:color w:val="auto"/>
                <w:szCs w:val="32"/>
              </w:rPr>
              <w:lastRenderedPageBreak/>
              <w:t>industria del Pan</w:t>
            </w:r>
          </w:p>
        </w:tc>
        <w:tc>
          <w:tcPr>
            <w:tcW w:w="2466" w:type="dxa"/>
            <w:noWrap/>
            <w:hideMark/>
          </w:tcPr>
          <w:p w:rsidR="00296B9F" w:rsidRPr="00393FCF" w:rsidRDefault="00296B9F" w:rsidP="0090407F">
            <w:pPr>
              <w:jc w:val="center"/>
              <w:cnfStyle w:val="000000000000"/>
              <w:rPr>
                <w:iCs/>
                <w:color w:val="auto"/>
                <w:szCs w:val="32"/>
              </w:rPr>
            </w:pPr>
            <w:r w:rsidRPr="00393FCF">
              <w:rPr>
                <w:iCs/>
                <w:color w:val="auto"/>
                <w:szCs w:val="32"/>
              </w:rPr>
              <w:t xml:space="preserve"> 95.538 </w:t>
            </w:r>
          </w:p>
        </w:tc>
        <w:tc>
          <w:tcPr>
            <w:tcW w:w="1718" w:type="dxa"/>
            <w:noWrap/>
            <w:hideMark/>
          </w:tcPr>
          <w:p w:rsidR="00296B9F" w:rsidRPr="00393FCF" w:rsidRDefault="00296B9F" w:rsidP="0090407F">
            <w:pPr>
              <w:jc w:val="center"/>
              <w:cnfStyle w:val="000000000000"/>
              <w:rPr>
                <w:iCs/>
                <w:color w:val="auto"/>
                <w:szCs w:val="32"/>
              </w:rPr>
            </w:pPr>
            <w:r w:rsidRPr="00393FCF">
              <w:rPr>
                <w:iCs/>
                <w:color w:val="auto"/>
                <w:szCs w:val="32"/>
              </w:rPr>
              <w:t xml:space="preserve">0,9 </w:t>
            </w:r>
          </w:p>
        </w:tc>
      </w:tr>
      <w:tr w:rsidR="00296B9F" w:rsidRPr="00393FCF" w:rsidTr="001046B7">
        <w:trPr>
          <w:cnfStyle w:val="000000100000"/>
          <w:trHeight w:val="300"/>
          <w:jc w:val="center"/>
        </w:trPr>
        <w:tc>
          <w:tcPr>
            <w:cnfStyle w:val="001000000000"/>
            <w:tcW w:w="2220" w:type="dxa"/>
            <w:noWrap/>
            <w:hideMark/>
          </w:tcPr>
          <w:p w:rsidR="00296B9F" w:rsidRPr="00393FCF" w:rsidRDefault="00296B9F" w:rsidP="0090407F">
            <w:pPr>
              <w:rPr>
                <w:iCs/>
                <w:color w:val="auto"/>
                <w:szCs w:val="32"/>
              </w:rPr>
            </w:pPr>
            <w:r w:rsidRPr="00393FCF">
              <w:rPr>
                <w:iCs/>
                <w:color w:val="auto"/>
                <w:szCs w:val="32"/>
              </w:rPr>
              <w:t>Empresas de Servicios</w:t>
            </w:r>
          </w:p>
        </w:tc>
        <w:tc>
          <w:tcPr>
            <w:tcW w:w="2466" w:type="dxa"/>
            <w:noWrap/>
            <w:hideMark/>
          </w:tcPr>
          <w:p w:rsidR="00296B9F" w:rsidRPr="00393FCF" w:rsidRDefault="00296B9F" w:rsidP="0090407F">
            <w:pPr>
              <w:jc w:val="center"/>
              <w:cnfStyle w:val="000000100000"/>
              <w:rPr>
                <w:iCs/>
                <w:color w:val="auto"/>
                <w:szCs w:val="32"/>
              </w:rPr>
            </w:pPr>
            <w:r w:rsidRPr="00393FCF">
              <w:rPr>
                <w:iCs/>
                <w:color w:val="auto"/>
                <w:szCs w:val="32"/>
              </w:rPr>
              <w:t xml:space="preserve">212.308 </w:t>
            </w:r>
          </w:p>
        </w:tc>
        <w:tc>
          <w:tcPr>
            <w:tcW w:w="1718" w:type="dxa"/>
            <w:noWrap/>
            <w:hideMark/>
          </w:tcPr>
          <w:p w:rsidR="00296B9F" w:rsidRPr="00393FCF" w:rsidRDefault="00296B9F" w:rsidP="0090407F">
            <w:pPr>
              <w:jc w:val="center"/>
              <w:cnfStyle w:val="000000100000"/>
              <w:rPr>
                <w:iCs/>
                <w:color w:val="auto"/>
                <w:szCs w:val="32"/>
              </w:rPr>
            </w:pPr>
            <w:r w:rsidRPr="00393FCF">
              <w:rPr>
                <w:iCs/>
                <w:color w:val="auto"/>
                <w:szCs w:val="32"/>
              </w:rPr>
              <w:t xml:space="preserve">2,0 </w:t>
            </w:r>
          </w:p>
        </w:tc>
      </w:tr>
      <w:tr w:rsidR="00296B9F" w:rsidRPr="00393FCF" w:rsidTr="001046B7">
        <w:trPr>
          <w:trHeight w:val="300"/>
          <w:jc w:val="center"/>
        </w:trPr>
        <w:tc>
          <w:tcPr>
            <w:cnfStyle w:val="001000000000"/>
            <w:tcW w:w="2220" w:type="dxa"/>
            <w:noWrap/>
            <w:hideMark/>
          </w:tcPr>
          <w:p w:rsidR="00296B9F" w:rsidRPr="00393FCF" w:rsidRDefault="00296B9F" w:rsidP="0090407F">
            <w:pPr>
              <w:rPr>
                <w:iCs/>
                <w:color w:val="auto"/>
                <w:szCs w:val="32"/>
              </w:rPr>
            </w:pPr>
            <w:r w:rsidRPr="00393FCF">
              <w:rPr>
                <w:iCs/>
                <w:color w:val="auto"/>
                <w:szCs w:val="32"/>
              </w:rPr>
              <w:t>Residencial Rural</w:t>
            </w:r>
          </w:p>
        </w:tc>
        <w:tc>
          <w:tcPr>
            <w:tcW w:w="2466" w:type="dxa"/>
            <w:noWrap/>
            <w:hideMark/>
          </w:tcPr>
          <w:p w:rsidR="00296B9F" w:rsidRPr="00393FCF" w:rsidRDefault="00296B9F" w:rsidP="0090407F">
            <w:pPr>
              <w:jc w:val="center"/>
              <w:cnfStyle w:val="000000000000"/>
              <w:rPr>
                <w:iCs/>
                <w:color w:val="auto"/>
                <w:szCs w:val="32"/>
              </w:rPr>
            </w:pPr>
            <w:r w:rsidRPr="00393FCF">
              <w:rPr>
                <w:iCs/>
                <w:color w:val="auto"/>
                <w:szCs w:val="32"/>
              </w:rPr>
              <w:t xml:space="preserve">5.021.077 </w:t>
            </w:r>
          </w:p>
        </w:tc>
        <w:tc>
          <w:tcPr>
            <w:tcW w:w="1718" w:type="dxa"/>
            <w:noWrap/>
            <w:hideMark/>
          </w:tcPr>
          <w:p w:rsidR="00296B9F" w:rsidRPr="00393FCF" w:rsidRDefault="00296B9F" w:rsidP="0090407F">
            <w:pPr>
              <w:jc w:val="center"/>
              <w:cnfStyle w:val="000000000000"/>
              <w:rPr>
                <w:iCs/>
                <w:color w:val="auto"/>
                <w:szCs w:val="32"/>
              </w:rPr>
            </w:pPr>
            <w:r w:rsidRPr="00393FCF">
              <w:rPr>
                <w:iCs/>
                <w:color w:val="auto"/>
                <w:szCs w:val="32"/>
              </w:rPr>
              <w:t xml:space="preserve"> 47,3 </w:t>
            </w:r>
          </w:p>
        </w:tc>
      </w:tr>
      <w:tr w:rsidR="00296B9F" w:rsidRPr="00393FCF" w:rsidTr="001046B7">
        <w:trPr>
          <w:cnfStyle w:val="000000100000"/>
          <w:trHeight w:val="300"/>
          <w:jc w:val="center"/>
        </w:trPr>
        <w:tc>
          <w:tcPr>
            <w:cnfStyle w:val="001000000000"/>
            <w:tcW w:w="2220" w:type="dxa"/>
            <w:noWrap/>
            <w:hideMark/>
          </w:tcPr>
          <w:p w:rsidR="00296B9F" w:rsidRPr="00393FCF" w:rsidRDefault="00296B9F" w:rsidP="0090407F">
            <w:pPr>
              <w:rPr>
                <w:iCs/>
                <w:color w:val="auto"/>
                <w:szCs w:val="32"/>
              </w:rPr>
            </w:pPr>
            <w:r w:rsidRPr="00393FCF">
              <w:rPr>
                <w:iCs/>
                <w:color w:val="auto"/>
                <w:szCs w:val="32"/>
              </w:rPr>
              <w:t>Residencial Urbano</w:t>
            </w:r>
          </w:p>
        </w:tc>
        <w:tc>
          <w:tcPr>
            <w:tcW w:w="2466" w:type="dxa"/>
            <w:noWrap/>
            <w:hideMark/>
          </w:tcPr>
          <w:p w:rsidR="00296B9F" w:rsidRPr="00393FCF" w:rsidRDefault="00296B9F" w:rsidP="0090407F">
            <w:pPr>
              <w:jc w:val="center"/>
              <w:cnfStyle w:val="000000100000"/>
              <w:rPr>
                <w:iCs/>
                <w:color w:val="auto"/>
                <w:szCs w:val="32"/>
              </w:rPr>
            </w:pPr>
            <w:r w:rsidRPr="00393FCF">
              <w:rPr>
                <w:iCs/>
                <w:color w:val="auto"/>
                <w:szCs w:val="32"/>
              </w:rPr>
              <w:t xml:space="preserve">5.042.308 </w:t>
            </w:r>
          </w:p>
        </w:tc>
        <w:tc>
          <w:tcPr>
            <w:tcW w:w="1718" w:type="dxa"/>
            <w:noWrap/>
            <w:hideMark/>
          </w:tcPr>
          <w:p w:rsidR="00296B9F" w:rsidRPr="00393FCF" w:rsidRDefault="00296B9F" w:rsidP="0090407F">
            <w:pPr>
              <w:jc w:val="center"/>
              <w:cnfStyle w:val="000000100000"/>
              <w:rPr>
                <w:iCs/>
                <w:color w:val="auto"/>
                <w:szCs w:val="32"/>
              </w:rPr>
            </w:pPr>
            <w:r w:rsidRPr="00393FCF">
              <w:rPr>
                <w:iCs/>
                <w:color w:val="auto"/>
                <w:szCs w:val="32"/>
              </w:rPr>
              <w:t xml:space="preserve">47,5 </w:t>
            </w:r>
          </w:p>
        </w:tc>
      </w:tr>
      <w:tr w:rsidR="00296B9F" w:rsidRPr="00393FCF" w:rsidTr="001046B7">
        <w:trPr>
          <w:trHeight w:val="300"/>
          <w:jc w:val="center"/>
        </w:trPr>
        <w:tc>
          <w:tcPr>
            <w:cnfStyle w:val="001000000000"/>
            <w:tcW w:w="2220" w:type="dxa"/>
            <w:noWrap/>
            <w:hideMark/>
          </w:tcPr>
          <w:p w:rsidR="00296B9F" w:rsidRPr="00393FCF" w:rsidRDefault="00296B9F" w:rsidP="0090407F">
            <w:pPr>
              <w:rPr>
                <w:iCs/>
                <w:color w:val="auto"/>
                <w:szCs w:val="32"/>
              </w:rPr>
            </w:pPr>
            <w:r w:rsidRPr="00393FCF">
              <w:rPr>
                <w:iCs/>
                <w:color w:val="auto"/>
                <w:szCs w:val="32"/>
              </w:rPr>
              <w:t>TOTAL</w:t>
            </w:r>
          </w:p>
        </w:tc>
        <w:tc>
          <w:tcPr>
            <w:tcW w:w="2466" w:type="dxa"/>
            <w:noWrap/>
            <w:hideMark/>
          </w:tcPr>
          <w:p w:rsidR="00296B9F" w:rsidRPr="00393FCF" w:rsidRDefault="00296B9F" w:rsidP="0090407F">
            <w:pPr>
              <w:jc w:val="center"/>
              <w:cnfStyle w:val="000000000000"/>
              <w:rPr>
                <w:iCs/>
                <w:color w:val="auto"/>
                <w:szCs w:val="32"/>
              </w:rPr>
            </w:pPr>
            <w:r w:rsidRPr="00393FCF">
              <w:rPr>
                <w:iCs/>
                <w:color w:val="auto"/>
                <w:szCs w:val="32"/>
              </w:rPr>
              <w:t xml:space="preserve">10.615.385 </w:t>
            </w:r>
          </w:p>
        </w:tc>
        <w:tc>
          <w:tcPr>
            <w:tcW w:w="1718" w:type="dxa"/>
            <w:noWrap/>
            <w:hideMark/>
          </w:tcPr>
          <w:p w:rsidR="00296B9F" w:rsidRPr="00393FCF" w:rsidRDefault="00296B9F" w:rsidP="0090407F">
            <w:pPr>
              <w:jc w:val="center"/>
              <w:cnfStyle w:val="000000000000"/>
              <w:rPr>
                <w:iCs/>
                <w:color w:val="auto"/>
                <w:szCs w:val="32"/>
              </w:rPr>
            </w:pPr>
            <w:r w:rsidRPr="00393FCF">
              <w:rPr>
                <w:iCs/>
                <w:color w:val="auto"/>
                <w:szCs w:val="32"/>
              </w:rPr>
              <w:t xml:space="preserve">  100,0 </w:t>
            </w:r>
          </w:p>
        </w:tc>
      </w:tr>
    </w:tbl>
    <w:p w:rsidR="00296B9F" w:rsidRPr="00BB441A" w:rsidRDefault="00B43B8F" w:rsidP="00BB441A">
      <w:pPr>
        <w:jc w:val="center"/>
        <w:rPr>
          <w:iCs/>
          <w:sz w:val="20"/>
          <w:szCs w:val="20"/>
        </w:rPr>
      </w:pPr>
      <w:commentRangeStart w:id="11"/>
      <w:r w:rsidRPr="00BB441A">
        <w:rPr>
          <w:iCs/>
          <w:sz w:val="20"/>
          <w:szCs w:val="20"/>
        </w:rPr>
        <w:t>Fuente: [2</w:t>
      </w:r>
      <w:r w:rsidR="00393FCF" w:rsidRPr="00BB441A">
        <w:rPr>
          <w:iCs/>
          <w:sz w:val="20"/>
          <w:szCs w:val="20"/>
        </w:rPr>
        <w:t>]</w:t>
      </w:r>
      <w:commentRangeEnd w:id="11"/>
      <w:r w:rsidR="00960CE2">
        <w:rPr>
          <w:rStyle w:val="Refdecomentario"/>
        </w:rPr>
        <w:commentReference w:id="11"/>
      </w:r>
    </w:p>
    <w:p w:rsidR="00393FCF" w:rsidRPr="00393FCF" w:rsidRDefault="00393FCF" w:rsidP="00393FCF">
      <w:pPr>
        <w:pStyle w:val="Ttulo3"/>
        <w:rPr>
          <w:lang w:val="es-CL"/>
        </w:rPr>
      </w:pPr>
      <w:r w:rsidRPr="00393FCF">
        <w:rPr>
          <w:lang w:val="es-CL"/>
        </w:rPr>
        <w:t>Tabla 2 – Estimación anual de contaminantes liberados por combustión de leña en Chile</w:t>
      </w:r>
    </w:p>
    <w:tbl>
      <w:tblPr>
        <w:tblStyle w:val="Sombreadoclaro-nfasis11"/>
        <w:tblW w:w="7460" w:type="dxa"/>
        <w:jc w:val="center"/>
        <w:tblLook w:val="04A0"/>
      </w:tblPr>
      <w:tblGrid>
        <w:gridCol w:w="1519"/>
        <w:gridCol w:w="1200"/>
        <w:gridCol w:w="1200"/>
        <w:gridCol w:w="1200"/>
        <w:gridCol w:w="1200"/>
        <w:gridCol w:w="1200"/>
      </w:tblGrid>
      <w:tr w:rsidR="00393FCF" w:rsidRPr="00393FCF" w:rsidTr="00393FCF">
        <w:trPr>
          <w:cnfStyle w:val="100000000000"/>
          <w:trHeight w:val="300"/>
          <w:jc w:val="center"/>
        </w:trPr>
        <w:tc>
          <w:tcPr>
            <w:cnfStyle w:val="001000000000"/>
            <w:tcW w:w="1460" w:type="dxa"/>
            <w:noWrap/>
            <w:hideMark/>
          </w:tcPr>
          <w:p w:rsidR="00393FCF" w:rsidRPr="00393FCF" w:rsidRDefault="00393FCF" w:rsidP="006D295C">
            <w:pPr>
              <w:jc w:val="center"/>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Contaminante</w:t>
            </w:r>
          </w:p>
        </w:tc>
        <w:tc>
          <w:tcPr>
            <w:tcW w:w="1200" w:type="dxa"/>
            <w:noWrap/>
            <w:hideMark/>
          </w:tcPr>
          <w:p w:rsidR="00393FCF" w:rsidRPr="00393FCF" w:rsidRDefault="00393FCF" w:rsidP="006D295C">
            <w:pPr>
              <w:jc w:val="center"/>
              <w:cnfStyle w:val="100000000000"/>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PTS</w:t>
            </w:r>
          </w:p>
        </w:tc>
        <w:tc>
          <w:tcPr>
            <w:tcW w:w="1200" w:type="dxa"/>
            <w:noWrap/>
            <w:hideMark/>
          </w:tcPr>
          <w:p w:rsidR="00393FCF" w:rsidRPr="00393FCF" w:rsidRDefault="00393FCF" w:rsidP="00737C3B">
            <w:pPr>
              <w:jc w:val="center"/>
              <w:cnfStyle w:val="100000000000"/>
              <w:rPr>
                <w:rFonts w:ascii="Calibri" w:eastAsia="Times New Roman" w:hAnsi="Calibri" w:cs="Times New Roman"/>
                <w:color w:val="000000"/>
                <w:lang w:eastAsia="es-ES"/>
              </w:rPr>
            </w:pPr>
            <w:del w:id="12" w:author="FCFM" w:date="2010-09-06T16:34:00Z">
              <w:r w:rsidRPr="00393FCF" w:rsidDel="00737C3B">
                <w:rPr>
                  <w:rFonts w:ascii="Calibri" w:eastAsia="Times New Roman" w:hAnsi="Calibri" w:cs="Times New Roman"/>
                  <w:color w:val="000000"/>
                  <w:lang w:eastAsia="es-ES"/>
                </w:rPr>
                <w:delText>Sox</w:delText>
              </w:r>
            </w:del>
            <w:proofErr w:type="spellStart"/>
            <w:ins w:id="13" w:author="FCFM" w:date="2010-09-06T16:34:00Z">
              <w:r w:rsidR="00737C3B" w:rsidRPr="00393FCF">
                <w:rPr>
                  <w:rFonts w:ascii="Calibri" w:eastAsia="Times New Roman" w:hAnsi="Calibri" w:cs="Times New Roman"/>
                  <w:color w:val="000000"/>
                  <w:lang w:eastAsia="es-ES"/>
                </w:rPr>
                <w:t>S</w:t>
              </w:r>
              <w:r w:rsidR="00737C3B">
                <w:rPr>
                  <w:rFonts w:ascii="Calibri" w:eastAsia="Times New Roman" w:hAnsi="Calibri" w:cs="Times New Roman"/>
                  <w:color w:val="000000"/>
                  <w:lang w:eastAsia="es-ES"/>
                </w:rPr>
                <w:t>O</w:t>
              </w:r>
              <w:r w:rsidR="00737C3B" w:rsidRPr="00393FCF">
                <w:rPr>
                  <w:rFonts w:ascii="Calibri" w:eastAsia="Times New Roman" w:hAnsi="Calibri" w:cs="Times New Roman"/>
                  <w:color w:val="000000"/>
                  <w:lang w:eastAsia="es-ES"/>
                </w:rPr>
                <w:t>x</w:t>
              </w:r>
            </w:ins>
            <w:proofErr w:type="spellEnd"/>
          </w:p>
        </w:tc>
        <w:tc>
          <w:tcPr>
            <w:tcW w:w="1200" w:type="dxa"/>
            <w:noWrap/>
            <w:hideMark/>
          </w:tcPr>
          <w:p w:rsidR="00393FCF" w:rsidRPr="00393FCF" w:rsidRDefault="00393FCF" w:rsidP="006D295C">
            <w:pPr>
              <w:jc w:val="center"/>
              <w:cnfStyle w:val="100000000000"/>
              <w:rPr>
                <w:rFonts w:ascii="Calibri" w:eastAsia="Times New Roman" w:hAnsi="Calibri" w:cs="Times New Roman"/>
                <w:color w:val="000000"/>
                <w:lang w:eastAsia="es-ES"/>
              </w:rPr>
            </w:pPr>
            <w:proofErr w:type="spellStart"/>
            <w:r w:rsidRPr="00393FCF">
              <w:rPr>
                <w:rFonts w:ascii="Calibri" w:eastAsia="Times New Roman" w:hAnsi="Calibri" w:cs="Times New Roman"/>
                <w:color w:val="000000"/>
                <w:lang w:eastAsia="es-ES"/>
              </w:rPr>
              <w:t>N</w:t>
            </w:r>
            <w:ins w:id="14" w:author="FCFM" w:date="2010-09-06T16:34:00Z">
              <w:r w:rsidR="00737C3B">
                <w:rPr>
                  <w:rFonts w:ascii="Calibri" w:eastAsia="Times New Roman" w:hAnsi="Calibri" w:cs="Times New Roman"/>
                  <w:color w:val="000000"/>
                  <w:lang w:eastAsia="es-ES"/>
                </w:rPr>
                <w:t>O</w:t>
              </w:r>
            </w:ins>
            <w:del w:id="15" w:author="FCFM" w:date="2010-09-06T16:34:00Z">
              <w:r w:rsidRPr="00393FCF" w:rsidDel="00737C3B">
                <w:rPr>
                  <w:rFonts w:ascii="Calibri" w:eastAsia="Times New Roman" w:hAnsi="Calibri" w:cs="Times New Roman"/>
                  <w:color w:val="000000"/>
                  <w:lang w:eastAsia="es-ES"/>
                </w:rPr>
                <w:delText>o</w:delText>
              </w:r>
            </w:del>
            <w:r w:rsidRPr="00393FCF">
              <w:rPr>
                <w:rFonts w:ascii="Calibri" w:eastAsia="Times New Roman" w:hAnsi="Calibri" w:cs="Times New Roman"/>
                <w:color w:val="000000"/>
                <w:lang w:eastAsia="es-ES"/>
              </w:rPr>
              <w:t>x</w:t>
            </w:r>
            <w:proofErr w:type="spellEnd"/>
          </w:p>
        </w:tc>
        <w:tc>
          <w:tcPr>
            <w:tcW w:w="1200" w:type="dxa"/>
            <w:noWrap/>
            <w:hideMark/>
          </w:tcPr>
          <w:p w:rsidR="00393FCF" w:rsidRPr="00393FCF" w:rsidRDefault="00393FCF" w:rsidP="006D295C">
            <w:pPr>
              <w:jc w:val="center"/>
              <w:cnfStyle w:val="100000000000"/>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COV</w:t>
            </w:r>
          </w:p>
        </w:tc>
        <w:tc>
          <w:tcPr>
            <w:tcW w:w="1200" w:type="dxa"/>
            <w:noWrap/>
            <w:hideMark/>
          </w:tcPr>
          <w:p w:rsidR="00393FCF" w:rsidRPr="00393FCF" w:rsidRDefault="00393FCF" w:rsidP="006D295C">
            <w:pPr>
              <w:jc w:val="center"/>
              <w:cnfStyle w:val="100000000000"/>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CO</w:t>
            </w:r>
          </w:p>
        </w:tc>
      </w:tr>
      <w:tr w:rsidR="00393FCF" w:rsidRPr="00393FCF" w:rsidTr="00393FCF">
        <w:trPr>
          <w:cnfStyle w:val="000000100000"/>
          <w:trHeight w:val="300"/>
          <w:jc w:val="center"/>
        </w:trPr>
        <w:tc>
          <w:tcPr>
            <w:cnfStyle w:val="001000000000"/>
            <w:tcW w:w="1460" w:type="dxa"/>
            <w:noWrap/>
            <w:hideMark/>
          </w:tcPr>
          <w:p w:rsidR="00393FCF" w:rsidRPr="00393FCF" w:rsidRDefault="00393FCF" w:rsidP="006D295C">
            <w:pPr>
              <w:jc w:val="center"/>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[kg /año]</w:t>
            </w:r>
          </w:p>
        </w:tc>
        <w:tc>
          <w:tcPr>
            <w:tcW w:w="1200" w:type="dxa"/>
            <w:noWrap/>
            <w:hideMark/>
          </w:tcPr>
          <w:p w:rsidR="00393FCF" w:rsidRPr="00393FCF" w:rsidRDefault="00393FCF" w:rsidP="006D295C">
            <w:pPr>
              <w:jc w:val="center"/>
              <w:cnfStyle w:val="000000100000"/>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5,86E+10</w:t>
            </w:r>
          </w:p>
        </w:tc>
        <w:tc>
          <w:tcPr>
            <w:tcW w:w="1200" w:type="dxa"/>
            <w:noWrap/>
            <w:hideMark/>
          </w:tcPr>
          <w:p w:rsidR="00393FCF" w:rsidRPr="00393FCF" w:rsidRDefault="00393FCF" w:rsidP="006D295C">
            <w:pPr>
              <w:jc w:val="center"/>
              <w:cnfStyle w:val="000000100000"/>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4,00E+09</w:t>
            </w:r>
          </w:p>
        </w:tc>
        <w:tc>
          <w:tcPr>
            <w:tcW w:w="1200" w:type="dxa"/>
            <w:noWrap/>
            <w:hideMark/>
          </w:tcPr>
          <w:p w:rsidR="00393FCF" w:rsidRPr="00393FCF" w:rsidRDefault="00393FCF" w:rsidP="006D295C">
            <w:pPr>
              <w:jc w:val="center"/>
              <w:cnfStyle w:val="000000100000"/>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8,81E+09</w:t>
            </w:r>
          </w:p>
        </w:tc>
        <w:tc>
          <w:tcPr>
            <w:tcW w:w="1200" w:type="dxa"/>
            <w:noWrap/>
            <w:hideMark/>
          </w:tcPr>
          <w:p w:rsidR="00393FCF" w:rsidRPr="00393FCF" w:rsidRDefault="00393FCF" w:rsidP="006D295C">
            <w:pPr>
              <w:jc w:val="center"/>
              <w:cnfStyle w:val="000000100000"/>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9,88E+09</w:t>
            </w:r>
          </w:p>
        </w:tc>
        <w:tc>
          <w:tcPr>
            <w:tcW w:w="1200" w:type="dxa"/>
            <w:noWrap/>
            <w:hideMark/>
          </w:tcPr>
          <w:p w:rsidR="00393FCF" w:rsidRPr="00393FCF" w:rsidRDefault="00393FCF" w:rsidP="006D295C">
            <w:pPr>
              <w:jc w:val="center"/>
              <w:cnfStyle w:val="000000100000"/>
              <w:rPr>
                <w:rFonts w:ascii="Calibri" w:eastAsia="Times New Roman" w:hAnsi="Calibri" w:cs="Times New Roman"/>
                <w:color w:val="000000"/>
                <w:lang w:eastAsia="es-ES"/>
              </w:rPr>
            </w:pPr>
            <w:r w:rsidRPr="00393FCF">
              <w:rPr>
                <w:rFonts w:ascii="Calibri" w:eastAsia="Times New Roman" w:hAnsi="Calibri" w:cs="Times New Roman"/>
                <w:color w:val="000000"/>
                <w:lang w:eastAsia="es-ES"/>
              </w:rPr>
              <w:t>3,51E+11</w:t>
            </w:r>
          </w:p>
        </w:tc>
      </w:tr>
    </w:tbl>
    <w:p w:rsidR="00393FCF" w:rsidRPr="00BB441A" w:rsidRDefault="00B43B8F" w:rsidP="00BB441A">
      <w:pPr>
        <w:jc w:val="center"/>
        <w:rPr>
          <w:sz w:val="20"/>
          <w:szCs w:val="20"/>
        </w:rPr>
      </w:pPr>
      <w:r w:rsidRPr="00BB441A">
        <w:rPr>
          <w:sz w:val="20"/>
          <w:szCs w:val="20"/>
        </w:rPr>
        <w:t>Fuente: [2</w:t>
      </w:r>
      <w:r w:rsidR="00393FCF" w:rsidRPr="00BB441A">
        <w:rPr>
          <w:sz w:val="20"/>
          <w:szCs w:val="20"/>
        </w:rPr>
        <w:t>] y elaboración propia</w:t>
      </w:r>
    </w:p>
    <w:p w:rsidR="00393FCF" w:rsidRPr="00393FCF" w:rsidRDefault="00393FCF" w:rsidP="00BB441A">
      <w:pPr>
        <w:ind w:firstLine="708"/>
        <w:jc w:val="both"/>
        <w:rPr>
          <w:iCs/>
          <w:szCs w:val="32"/>
        </w:rPr>
      </w:pPr>
      <w:r w:rsidRPr="00393FCF">
        <w:t xml:space="preserve">Los niveles son impresionantes si se toma en cuenta que no está considerada la quema de desechos agrícolas, que </w:t>
      </w:r>
      <w:ins w:id="16" w:author="ADMIN" w:date="2010-09-05T22:42:00Z">
        <w:r w:rsidR="00960CE2">
          <w:t xml:space="preserve">es </w:t>
        </w:r>
      </w:ins>
      <w:r w:rsidRPr="00393FCF">
        <w:t>tan común es en el país, ni los incendios forestales producidos por negligencia humana.</w:t>
      </w:r>
    </w:p>
    <w:p w:rsidR="00296B9F" w:rsidRPr="00B60D6A" w:rsidRDefault="00393FCF" w:rsidP="008D0560">
      <w:pPr>
        <w:ind w:firstLine="708"/>
        <w:jc w:val="both"/>
        <w:rPr>
          <w:iCs/>
          <w:szCs w:val="32"/>
        </w:rPr>
      </w:pPr>
      <w:r w:rsidRPr="00B60D6A">
        <w:rPr>
          <w:iCs/>
          <w:szCs w:val="32"/>
        </w:rPr>
        <w:t>L</w:t>
      </w:r>
      <w:r w:rsidR="00296B9F" w:rsidRPr="00B60D6A">
        <w:rPr>
          <w:iCs/>
          <w:szCs w:val="32"/>
        </w:rPr>
        <w:t>a producción de biocombustibles, ent</w:t>
      </w:r>
      <w:r w:rsidR="008D0560" w:rsidRPr="00B60D6A">
        <w:rPr>
          <w:iCs/>
          <w:szCs w:val="32"/>
        </w:rPr>
        <w:t>endiendo a estos como el bioetan</w:t>
      </w:r>
      <w:r w:rsidR="00296B9F" w:rsidRPr="00B60D6A">
        <w:rPr>
          <w:iCs/>
          <w:szCs w:val="32"/>
        </w:rPr>
        <w:t>ol y el biodiesel, requiere de procesos químicos y/o bioquímicos para el tratamiento de la materia prima y la posterior obtención del producto de interés. Por lo tanto, la materia prima será la que, en gran medida, determinará el proceso a ser utilizado y su eficiencia. Es aquí donde los cultivos energéticos toman importancia para fabricar a los denominados combustibles de “primera generación”</w:t>
      </w:r>
      <w:r w:rsidR="008D0560" w:rsidRPr="00B60D6A">
        <w:rPr>
          <w:iCs/>
          <w:szCs w:val="32"/>
        </w:rPr>
        <w:t>,</w:t>
      </w:r>
      <w:r w:rsidR="00296B9F" w:rsidRPr="00B60D6A">
        <w:rPr>
          <w:iCs/>
          <w:szCs w:val="32"/>
        </w:rPr>
        <w:t xml:space="preserve"> aquellos que compiten con la industria del alimento, en específico con la </w:t>
      </w:r>
      <w:proofErr w:type="spellStart"/>
      <w:r w:rsidR="00296B9F" w:rsidRPr="00B60D6A">
        <w:rPr>
          <w:iCs/>
          <w:szCs w:val="32"/>
        </w:rPr>
        <w:t>silvoagricultura</w:t>
      </w:r>
      <w:proofErr w:type="spellEnd"/>
      <w:r w:rsidR="00296B9F" w:rsidRPr="00B60D6A">
        <w:rPr>
          <w:iCs/>
          <w:szCs w:val="32"/>
        </w:rPr>
        <w:t>. El interés recae en la pureza de los componentes constituyentes de la materia prima, pureza que no podría ser alcanzada en ningún tipo de residuo. Por tanto</w:t>
      </w:r>
      <w:r w:rsidR="008D0560" w:rsidRPr="00B60D6A">
        <w:rPr>
          <w:iCs/>
          <w:szCs w:val="32"/>
        </w:rPr>
        <w:t>,</w:t>
      </w:r>
      <w:r w:rsidR="00296B9F" w:rsidRPr="00B60D6A">
        <w:rPr>
          <w:iCs/>
          <w:szCs w:val="32"/>
        </w:rPr>
        <w:t xml:space="preserve"> la eficiencia de los procesos de obtención de energía a partir de cultivos especialmente desarrollados para este fin aumentaría de manera significativa.</w:t>
      </w:r>
    </w:p>
    <w:p w:rsidR="00296B9F" w:rsidRPr="00393FCF" w:rsidRDefault="00296B9F" w:rsidP="00EC0719">
      <w:pPr>
        <w:ind w:firstLine="708"/>
        <w:jc w:val="both"/>
        <w:rPr>
          <w:iCs/>
          <w:szCs w:val="32"/>
        </w:rPr>
      </w:pPr>
      <w:r w:rsidRPr="00B60D6A">
        <w:rPr>
          <w:iCs/>
          <w:szCs w:val="32"/>
        </w:rPr>
        <w:t xml:space="preserve">Dentro de las especies de plantas con las cuales se tienen experiencias a nivel internacional son las </w:t>
      </w:r>
      <w:proofErr w:type="spellStart"/>
      <w:r w:rsidRPr="00BB441A">
        <w:rPr>
          <w:iCs/>
          <w:szCs w:val="32"/>
        </w:rPr>
        <w:t>alicacias</w:t>
      </w:r>
      <w:proofErr w:type="spellEnd"/>
      <w:r w:rsidR="007D65E8" w:rsidRPr="00B60D6A">
        <w:rPr>
          <w:iCs/>
          <w:szCs w:val="32"/>
        </w:rPr>
        <w:t xml:space="preserve"> </w:t>
      </w:r>
      <w:r w:rsidR="00B43B8F">
        <w:rPr>
          <w:iCs/>
          <w:sz w:val="24"/>
          <w:szCs w:val="32"/>
          <w:vertAlign w:val="superscript"/>
        </w:rPr>
        <w:t>[3</w:t>
      </w:r>
      <w:r w:rsidR="007D65E8" w:rsidRPr="00B60D6A">
        <w:rPr>
          <w:iCs/>
          <w:sz w:val="24"/>
          <w:szCs w:val="32"/>
          <w:vertAlign w:val="superscript"/>
        </w:rPr>
        <w:t>]</w:t>
      </w:r>
      <w:r w:rsidRPr="00B60D6A">
        <w:rPr>
          <w:iCs/>
          <w:sz w:val="24"/>
          <w:szCs w:val="32"/>
        </w:rPr>
        <w:t xml:space="preserve">, </w:t>
      </w:r>
      <w:r w:rsidRPr="00B60D6A">
        <w:rPr>
          <w:iCs/>
          <w:szCs w:val="32"/>
        </w:rPr>
        <w:t>a l</w:t>
      </w:r>
      <w:r w:rsidR="002A3C35" w:rsidRPr="00B60D6A">
        <w:rPr>
          <w:iCs/>
          <w:szCs w:val="32"/>
        </w:rPr>
        <w:t>a</w:t>
      </w:r>
      <w:r w:rsidRPr="00B60D6A">
        <w:rPr>
          <w:iCs/>
          <w:szCs w:val="32"/>
        </w:rPr>
        <w:t>s cuales pertenecen los álamos y sauces, son las de uso y proyección más masivos en Europa. En Chile las investigaciones van por otros cursos, buscando especies de preferencia nativas, que tengan alta densidad energética y que no compitan con los alimentos ni por terreno, agua u otras condiciones.</w:t>
      </w:r>
      <w:r w:rsidR="008D0560" w:rsidRPr="00B60D6A">
        <w:rPr>
          <w:iCs/>
          <w:szCs w:val="32"/>
        </w:rPr>
        <w:t xml:space="preserve"> Además se busca utilizar terrenos que no están siendo </w:t>
      </w:r>
      <w:r w:rsidR="002A3C35" w:rsidRPr="00B60D6A">
        <w:rPr>
          <w:iCs/>
          <w:szCs w:val="32"/>
        </w:rPr>
        <w:t>ocupados</w:t>
      </w:r>
      <w:r w:rsidR="008D0560" w:rsidRPr="00B60D6A">
        <w:rPr>
          <w:iCs/>
          <w:szCs w:val="32"/>
        </w:rPr>
        <w:t>, como es el caso de terrenos levemente más áridos y con menor disponibilidad de agua que se encuentran</w:t>
      </w:r>
      <w:r w:rsidR="008D0560" w:rsidRPr="00393FCF">
        <w:rPr>
          <w:iCs/>
          <w:szCs w:val="32"/>
        </w:rPr>
        <w:t xml:space="preserve"> en la zona central y norte de Chile</w:t>
      </w:r>
      <w:r w:rsidR="006C3C03" w:rsidRPr="00393FCF">
        <w:rPr>
          <w:iCs/>
          <w:szCs w:val="32"/>
        </w:rPr>
        <w:t xml:space="preserve">, terrenos en los cuales se considera plantar especies de árboles como el espino, pero aún faltan estudios para determinar si es factible en términos de rendimiento. </w:t>
      </w:r>
      <w:ins w:id="17" w:author="FCFM" w:date="2010-09-06T16:35:00Z">
        <w:r w:rsidR="00737C3B">
          <w:rPr>
            <w:iCs/>
            <w:szCs w:val="32"/>
          </w:rPr>
          <w:t>¿</w:t>
        </w:r>
      </w:ins>
      <w:proofErr w:type="spellStart"/>
      <w:ins w:id="18" w:author="FCFM" w:date="2010-09-06T16:34:00Z">
        <w:r w:rsidR="00737C3B">
          <w:rPr>
            <w:iCs/>
            <w:szCs w:val="32"/>
          </w:rPr>
          <w:t>Que</w:t>
        </w:r>
        <w:proofErr w:type="spellEnd"/>
        <w:r w:rsidR="00737C3B">
          <w:rPr>
            <w:iCs/>
            <w:szCs w:val="32"/>
          </w:rPr>
          <w:t xml:space="preserve"> pasa con la investigaciones sobre eucaliptus realizadas por consorcios de la U de Concepci</w:t>
        </w:r>
      </w:ins>
      <w:ins w:id="19" w:author="FCFM" w:date="2010-09-06T16:35:00Z">
        <w:r w:rsidR="00737C3B">
          <w:rPr>
            <w:iCs/>
            <w:szCs w:val="32"/>
          </w:rPr>
          <w:t>ó</w:t>
        </w:r>
      </w:ins>
      <w:ins w:id="20" w:author="FCFM" w:date="2010-09-06T16:34:00Z">
        <w:r w:rsidR="00737C3B">
          <w:rPr>
            <w:iCs/>
            <w:szCs w:val="32"/>
          </w:rPr>
          <w:t>n???</w:t>
        </w:r>
      </w:ins>
    </w:p>
    <w:p w:rsidR="00D42526" w:rsidRPr="00393FCF" w:rsidRDefault="002A3C35" w:rsidP="00ED7EBC">
      <w:pPr>
        <w:ind w:firstLine="708"/>
        <w:jc w:val="both"/>
        <w:rPr>
          <w:iCs/>
          <w:szCs w:val="32"/>
        </w:rPr>
      </w:pPr>
      <w:r w:rsidRPr="00B60D6A">
        <w:rPr>
          <w:iCs/>
          <w:szCs w:val="32"/>
        </w:rPr>
        <w:t xml:space="preserve">También hay que considerar que existen </w:t>
      </w:r>
      <w:r w:rsidR="00A00063" w:rsidRPr="00B60D6A">
        <w:rPr>
          <w:iCs/>
          <w:szCs w:val="32"/>
        </w:rPr>
        <w:t xml:space="preserve">ciertos factores a determinar </w:t>
      </w:r>
      <w:r w:rsidRPr="00B60D6A">
        <w:rPr>
          <w:iCs/>
          <w:szCs w:val="32"/>
        </w:rPr>
        <w:t>para</w:t>
      </w:r>
      <w:r w:rsidR="00A00063" w:rsidRPr="00B60D6A">
        <w:rPr>
          <w:iCs/>
          <w:szCs w:val="32"/>
        </w:rPr>
        <w:t xml:space="preserve"> realizar una plantaci</w:t>
      </w:r>
      <w:r w:rsidRPr="00B60D6A">
        <w:rPr>
          <w:iCs/>
          <w:szCs w:val="32"/>
        </w:rPr>
        <w:t xml:space="preserve">ón </w:t>
      </w:r>
      <w:proofErr w:type="spellStart"/>
      <w:r w:rsidRPr="00B60D6A">
        <w:rPr>
          <w:iCs/>
          <w:szCs w:val="32"/>
        </w:rPr>
        <w:t>dendroenergética</w:t>
      </w:r>
      <w:proofErr w:type="spellEnd"/>
      <w:r w:rsidRPr="00B60D6A">
        <w:rPr>
          <w:iCs/>
          <w:szCs w:val="32"/>
        </w:rPr>
        <w:t>, como es el</w:t>
      </w:r>
      <w:r w:rsidR="00A00063" w:rsidRPr="00B60D6A">
        <w:rPr>
          <w:iCs/>
          <w:szCs w:val="32"/>
        </w:rPr>
        <w:t xml:space="preserve"> terreno en el cual se quiere realizar </w:t>
      </w:r>
      <w:r w:rsidRPr="00B60D6A">
        <w:rPr>
          <w:iCs/>
          <w:szCs w:val="32"/>
        </w:rPr>
        <w:t>la</w:t>
      </w:r>
      <w:r w:rsidR="00A00063" w:rsidRPr="00B60D6A">
        <w:rPr>
          <w:iCs/>
          <w:szCs w:val="32"/>
        </w:rPr>
        <w:t xml:space="preserve"> plantación y la disponibilidad de agua que este tenga</w:t>
      </w:r>
      <w:r w:rsidR="007D65E8" w:rsidRPr="00B60D6A">
        <w:rPr>
          <w:iCs/>
          <w:szCs w:val="32"/>
        </w:rPr>
        <w:t xml:space="preserve"> </w:t>
      </w:r>
      <w:r w:rsidR="007D65E8" w:rsidRPr="00B60D6A">
        <w:rPr>
          <w:iCs/>
          <w:sz w:val="24"/>
          <w:szCs w:val="32"/>
          <w:vertAlign w:val="superscript"/>
        </w:rPr>
        <w:t>[</w:t>
      </w:r>
      <w:r w:rsidR="00B43B8F">
        <w:rPr>
          <w:iCs/>
          <w:sz w:val="24"/>
          <w:szCs w:val="32"/>
          <w:vertAlign w:val="superscript"/>
        </w:rPr>
        <w:t>4</w:t>
      </w:r>
      <w:r w:rsidR="007D65E8" w:rsidRPr="00B60D6A">
        <w:rPr>
          <w:iCs/>
          <w:sz w:val="24"/>
          <w:szCs w:val="32"/>
          <w:vertAlign w:val="superscript"/>
        </w:rPr>
        <w:t>]</w:t>
      </w:r>
      <w:r w:rsidR="00A00063" w:rsidRPr="00B60D6A">
        <w:rPr>
          <w:iCs/>
          <w:sz w:val="24"/>
          <w:szCs w:val="32"/>
        </w:rPr>
        <w:t>.</w:t>
      </w:r>
      <w:r w:rsidR="00227D68" w:rsidRPr="00B60D6A">
        <w:rPr>
          <w:iCs/>
          <w:sz w:val="24"/>
          <w:szCs w:val="32"/>
        </w:rPr>
        <w:t xml:space="preserve"> </w:t>
      </w:r>
      <w:r w:rsidR="00227D68" w:rsidRPr="00B60D6A">
        <w:rPr>
          <w:iCs/>
          <w:szCs w:val="32"/>
        </w:rPr>
        <w:t xml:space="preserve">Con respecto al terreno, este puede tener distintas características </w:t>
      </w:r>
      <w:r w:rsidR="00ED7EBC" w:rsidRPr="00B60D6A">
        <w:rPr>
          <w:iCs/>
          <w:szCs w:val="32"/>
        </w:rPr>
        <w:t>físicas</w:t>
      </w:r>
      <w:r w:rsidR="00227D68" w:rsidRPr="00B60D6A">
        <w:rPr>
          <w:iCs/>
          <w:szCs w:val="32"/>
        </w:rPr>
        <w:t xml:space="preserve"> como la profundidad, </w:t>
      </w:r>
      <w:r w:rsidR="00ED7EBC" w:rsidRPr="00B60D6A">
        <w:rPr>
          <w:iCs/>
          <w:szCs w:val="32"/>
        </w:rPr>
        <w:t>estructura, p</w:t>
      </w:r>
      <w:r w:rsidR="00227D68" w:rsidRPr="00B60D6A">
        <w:rPr>
          <w:iCs/>
          <w:szCs w:val="32"/>
        </w:rPr>
        <w:t>orosidad, drenaj</w:t>
      </w:r>
      <w:r w:rsidR="00ED7EBC" w:rsidRPr="00B60D6A">
        <w:rPr>
          <w:iCs/>
          <w:szCs w:val="32"/>
        </w:rPr>
        <w:t>e</w:t>
      </w:r>
      <w:r w:rsidRPr="00B60D6A">
        <w:rPr>
          <w:iCs/>
          <w:szCs w:val="32"/>
        </w:rPr>
        <w:t xml:space="preserve"> dependiendo de los</w:t>
      </w:r>
      <w:r w:rsidR="00ED7EBC" w:rsidRPr="00B60D6A">
        <w:rPr>
          <w:iCs/>
          <w:szCs w:val="32"/>
        </w:rPr>
        <w:t xml:space="preserve"> </w:t>
      </w:r>
      <w:r w:rsidR="00227D68" w:rsidRPr="00B60D6A">
        <w:rPr>
          <w:iCs/>
          <w:szCs w:val="32"/>
        </w:rPr>
        <w:t>tipos de suelo</w:t>
      </w:r>
      <w:r w:rsidR="00ED7EBC" w:rsidRPr="00B60D6A">
        <w:rPr>
          <w:iCs/>
          <w:szCs w:val="32"/>
        </w:rPr>
        <w:t xml:space="preserve"> (arenoso, pendiente en la que se encuentra, etc.), por l</w:t>
      </w:r>
      <w:r w:rsidRPr="00B60D6A">
        <w:rPr>
          <w:iCs/>
          <w:szCs w:val="32"/>
        </w:rPr>
        <w:t>o que se pueden plantar distinto</w:t>
      </w:r>
      <w:r w:rsidR="00ED7EBC" w:rsidRPr="00B60D6A">
        <w:rPr>
          <w:iCs/>
          <w:szCs w:val="32"/>
        </w:rPr>
        <w:t xml:space="preserve">s tipos de especies dependiendo de estas características. </w:t>
      </w:r>
      <w:r w:rsidR="00A00063" w:rsidRPr="00B60D6A">
        <w:rPr>
          <w:iCs/>
          <w:szCs w:val="32"/>
        </w:rPr>
        <w:t xml:space="preserve">Con lo anterior se puede definir cierta especie de árbol que crezca bien en esas condiciones, para </w:t>
      </w:r>
      <w:r w:rsidR="00A00063" w:rsidRPr="00B60D6A">
        <w:rPr>
          <w:iCs/>
          <w:szCs w:val="32"/>
        </w:rPr>
        <w:lastRenderedPageBreak/>
        <w:t>optimizar el uso de la calidad del suelo y la disponibilidad de agua</w:t>
      </w:r>
      <w:r w:rsidR="002E48CD" w:rsidRPr="00B60D6A">
        <w:rPr>
          <w:iCs/>
          <w:szCs w:val="32"/>
        </w:rPr>
        <w:t>, pero también hay que considerar el clima</w:t>
      </w:r>
      <w:r w:rsidR="002177E7" w:rsidRPr="00B60D6A">
        <w:rPr>
          <w:iCs/>
          <w:szCs w:val="32"/>
        </w:rPr>
        <w:t xml:space="preserve"> y las condiciones ambientales</w:t>
      </w:r>
      <w:r w:rsidR="00080125" w:rsidRPr="00B60D6A">
        <w:rPr>
          <w:iCs/>
          <w:szCs w:val="32"/>
        </w:rPr>
        <w:t xml:space="preserve"> en las</w:t>
      </w:r>
      <w:r w:rsidR="002E48CD" w:rsidRPr="00B60D6A">
        <w:rPr>
          <w:iCs/>
          <w:szCs w:val="32"/>
        </w:rPr>
        <w:t xml:space="preserve"> </w:t>
      </w:r>
      <w:r w:rsidR="00080125" w:rsidRPr="00B60D6A">
        <w:rPr>
          <w:iCs/>
          <w:szCs w:val="32"/>
        </w:rPr>
        <w:t>que</w:t>
      </w:r>
      <w:r w:rsidR="002E48CD" w:rsidRPr="00B60D6A">
        <w:rPr>
          <w:iCs/>
          <w:szCs w:val="32"/>
        </w:rPr>
        <w:t xml:space="preserve"> se encuentra el terreno, debido a que, aunque el terreno sea el óptimo para el crecimiento de cierta especie de árbol, si el clima no es el adecuado no se tendrá un crecimiento óptimo de est</w:t>
      </w:r>
      <w:r w:rsidRPr="00B60D6A">
        <w:rPr>
          <w:iCs/>
          <w:szCs w:val="32"/>
        </w:rPr>
        <w:t>e</w:t>
      </w:r>
      <w:r w:rsidR="00A00063" w:rsidRPr="00B60D6A">
        <w:rPr>
          <w:iCs/>
          <w:szCs w:val="32"/>
        </w:rPr>
        <w:t>. Además hay que considerar la capacidad energética del tipo de plantación que se quie</w:t>
      </w:r>
      <w:r w:rsidR="006C5DD8" w:rsidRPr="00B60D6A">
        <w:rPr>
          <w:iCs/>
          <w:szCs w:val="32"/>
        </w:rPr>
        <w:t>re llevar a cabo</w:t>
      </w:r>
      <w:r w:rsidR="006C5DD8" w:rsidRPr="00393FCF">
        <w:rPr>
          <w:iCs/>
          <w:szCs w:val="32"/>
        </w:rPr>
        <w:t xml:space="preserve"> y los intervalos de tiempo que se utilizaran en los ciclos de rotación de la plantación</w:t>
      </w:r>
      <w:r w:rsidR="002E48CD" w:rsidRPr="00393FCF">
        <w:rPr>
          <w:iCs/>
          <w:szCs w:val="32"/>
        </w:rPr>
        <w:t>, ya que se busca obtener la mayor cantidad de energía en el menor periodo de tiempo posible</w:t>
      </w:r>
      <w:r w:rsidR="006C5DD8" w:rsidRPr="00393FCF">
        <w:rPr>
          <w:iCs/>
          <w:szCs w:val="32"/>
        </w:rPr>
        <w:t xml:space="preserve">. A la vez, hay que considerar la densidad de plantación, debido a que cada especie de árbol tiene un </w:t>
      </w:r>
      <w:r w:rsidR="00B60D6A">
        <w:rPr>
          <w:iCs/>
          <w:szCs w:val="32"/>
        </w:rPr>
        <w:t>cr</w:t>
      </w:r>
      <w:r w:rsidR="006C5DD8" w:rsidRPr="00393FCF">
        <w:rPr>
          <w:iCs/>
          <w:szCs w:val="32"/>
        </w:rPr>
        <w:t>ecimiento</w:t>
      </w:r>
      <w:r w:rsidR="00B60D6A">
        <w:rPr>
          <w:iCs/>
          <w:szCs w:val="32"/>
        </w:rPr>
        <w:t xml:space="preserve"> óptimo específico</w:t>
      </w:r>
      <w:r w:rsidR="006C5DD8" w:rsidRPr="00393FCF">
        <w:rPr>
          <w:iCs/>
          <w:szCs w:val="32"/>
        </w:rPr>
        <w:t xml:space="preserve">. </w:t>
      </w:r>
      <w:r w:rsidR="006C5DD8" w:rsidRPr="00B60D6A">
        <w:rPr>
          <w:iCs/>
          <w:szCs w:val="32"/>
        </w:rPr>
        <w:t xml:space="preserve">En relación al número de árboles plantados por hectárea, si la densidad de plantación es muy baja, se tendrá muy baja eficiencia con respecto a la obtención de biomasa, pero </w:t>
      </w:r>
      <w:r w:rsidRPr="00B60D6A">
        <w:rPr>
          <w:iCs/>
          <w:szCs w:val="32"/>
        </w:rPr>
        <w:t>si</w:t>
      </w:r>
      <w:r w:rsidR="006C5DD8" w:rsidRPr="00B60D6A">
        <w:rPr>
          <w:iCs/>
          <w:szCs w:val="32"/>
        </w:rPr>
        <w:t xml:space="preserve"> la densidad es muy alta, los árboles no recibirán la luz suficiente que requieren para un crecimiento</w:t>
      </w:r>
      <w:r w:rsidR="006C5DD8" w:rsidRPr="00393FCF">
        <w:rPr>
          <w:iCs/>
          <w:szCs w:val="32"/>
        </w:rPr>
        <w:t xml:space="preserve"> óptimo, por lo que los árboles se ensancharán menos que si estos tuvieran espacio suficiente para crecer y captar luz, con lo que se obtiene menos biomasa por árbol plantado. </w:t>
      </w:r>
    </w:p>
    <w:p w:rsidR="008A36B5" w:rsidRPr="00393FCF" w:rsidRDefault="008A36B5" w:rsidP="008A36B5">
      <w:pPr>
        <w:pStyle w:val="Ttulo1"/>
        <w:numPr>
          <w:ilvl w:val="0"/>
          <w:numId w:val="6"/>
        </w:numPr>
        <w:rPr>
          <w:lang w:val="es-CL"/>
        </w:rPr>
      </w:pPr>
      <w:r w:rsidRPr="00393FCF">
        <w:rPr>
          <w:lang w:val="es-CL"/>
        </w:rPr>
        <w:t>Estimación del recurso</w:t>
      </w:r>
    </w:p>
    <w:p w:rsidR="008A36B5" w:rsidRPr="00393FCF" w:rsidRDefault="008A36B5" w:rsidP="008A36B5"/>
    <w:p w:rsidR="008A36B5" w:rsidRPr="00393FCF" w:rsidRDefault="008A36B5" w:rsidP="008A36B5">
      <w:pPr>
        <w:jc w:val="both"/>
      </w:pPr>
      <w:r w:rsidRPr="00B60D6A">
        <w:t>Se analizará esta estimación desde 2 puntos de vista: uno optimista y otro más realista.</w:t>
      </w:r>
    </w:p>
    <w:p w:rsidR="008A36B5" w:rsidRPr="00393FCF" w:rsidRDefault="008A36B5" w:rsidP="008A36B5">
      <w:pPr>
        <w:pStyle w:val="Ttulo2"/>
        <w:numPr>
          <w:ilvl w:val="1"/>
          <w:numId w:val="6"/>
        </w:numPr>
        <w:rPr>
          <w:lang w:val="es-CL"/>
        </w:rPr>
      </w:pPr>
      <w:r w:rsidRPr="00393FCF">
        <w:rPr>
          <w:lang w:val="es-CL"/>
        </w:rPr>
        <w:t>Estimación 1: escenario optimista</w:t>
      </w:r>
      <w:ins w:id="21" w:author="FCFM" w:date="2010-09-06T16:35:00Z">
        <w:r w:rsidR="00737C3B">
          <w:rPr>
            <w:lang w:val="es-CL"/>
          </w:rPr>
          <w:t xml:space="preserve"> Demasiado </w:t>
        </w:r>
        <w:r w:rsidR="00737C3B">
          <w:rPr>
            <w:lang w:val="es-CL"/>
          </w:rPr>
          <w:t>optimista</w:t>
        </w:r>
        <w:r w:rsidR="00737C3B">
          <w:rPr>
            <w:lang w:val="es-CL"/>
          </w:rPr>
          <w:t xml:space="preserve"> y casi </w:t>
        </w:r>
        <w:proofErr w:type="spellStart"/>
        <w:r w:rsidR="00737C3B">
          <w:rPr>
            <w:lang w:val="es-CL"/>
          </w:rPr>
          <w:t>lrreal</w:t>
        </w:r>
      </w:ins>
      <w:proofErr w:type="spellEnd"/>
    </w:p>
    <w:p w:rsidR="008A36B5" w:rsidRPr="00393FCF" w:rsidRDefault="008A36B5" w:rsidP="008A36B5"/>
    <w:p w:rsidR="008A36B5" w:rsidRPr="00393FCF" w:rsidRDefault="008A36B5" w:rsidP="00BB441A">
      <w:pPr>
        <w:ind w:firstLine="708"/>
        <w:jc w:val="both"/>
      </w:pPr>
      <w:r w:rsidRPr="00393FCF">
        <w:t xml:space="preserve">Chile posee una </w:t>
      </w:r>
      <w:r w:rsidR="009B5456">
        <w:t>superficie total de suelo de 75.</w:t>
      </w:r>
      <w:r w:rsidRPr="00393FCF">
        <w:t xml:space="preserve">541 millones de hectáreas, según un catastro de los recursos </w:t>
      </w:r>
      <w:proofErr w:type="spellStart"/>
      <w:r w:rsidRPr="00393FCF">
        <w:t>vegetacionales</w:t>
      </w:r>
      <w:proofErr w:type="spellEnd"/>
      <w:r w:rsidRPr="00393FCF">
        <w:t xml:space="preserve"> nativos de Chile hecho por la CONAF-CONAMA-BIRF</w:t>
      </w:r>
      <w:r w:rsidR="00B43B8F">
        <w:t xml:space="preserve"> </w:t>
      </w:r>
      <w:r w:rsidR="00B43B8F" w:rsidRPr="00B43B8F">
        <w:rPr>
          <w:sz w:val="24"/>
          <w:vertAlign w:val="superscript"/>
        </w:rPr>
        <w:t>[5]</w:t>
      </w:r>
      <w:r w:rsidRPr="00393FCF">
        <w:t>. D</w:t>
      </w:r>
      <w:r w:rsidR="00BB441A">
        <w:t>e este catastro se pudo obtener</w:t>
      </w:r>
      <w:r w:rsidRPr="00393FCF">
        <w:t xml:space="preserve"> una estimación tentativa de la disponibilidad de suelo en Chile.</w:t>
      </w:r>
      <w:r w:rsidR="00894136">
        <w:t xml:space="preserve"> Los resultados se muestran en el </w:t>
      </w:r>
      <w:r w:rsidR="00894136" w:rsidRPr="00894136">
        <w:t>A</w:t>
      </w:r>
      <w:r w:rsidR="00894136">
        <w:t>nexo, gráfico N°1.</w:t>
      </w:r>
    </w:p>
    <w:p w:rsidR="008A36B5" w:rsidRPr="00393FCF" w:rsidRDefault="00BB441A" w:rsidP="00BB441A">
      <w:pPr>
        <w:ind w:firstLine="708"/>
        <w:jc w:val="both"/>
      </w:pPr>
      <w:r>
        <w:t>Se puede</w:t>
      </w:r>
      <w:r w:rsidR="008A36B5" w:rsidRPr="00393FCF">
        <w:t xml:space="preserve"> observar qu</w:t>
      </w:r>
      <w:r>
        <w:t>e las áreas con mayor potencial,</w:t>
      </w:r>
      <w:r w:rsidR="008A36B5" w:rsidRPr="00393FCF">
        <w:t xml:space="preserve"> para poder hacer alguna plantación </w:t>
      </w:r>
      <w:proofErr w:type="spellStart"/>
      <w:r w:rsidR="008A36B5" w:rsidRPr="00393FCF">
        <w:t>dendroenergética</w:t>
      </w:r>
      <w:proofErr w:type="spellEnd"/>
      <w:r w:rsidR="008A36B5" w:rsidRPr="00393FCF">
        <w:t xml:space="preserve">, son </w:t>
      </w:r>
      <w:r>
        <w:t>las del tipo “Praderas y</w:t>
      </w:r>
      <w:r w:rsidR="008A36B5" w:rsidRPr="00393FCF">
        <w:t xml:space="preserve"> Matorrales</w:t>
      </w:r>
      <w:r>
        <w:t>” y “Áreas d</w:t>
      </w:r>
      <w:r w:rsidR="008A36B5" w:rsidRPr="00393FCF">
        <w:t>esprovistas de Vegetación</w:t>
      </w:r>
      <w:r>
        <w:t>”</w:t>
      </w:r>
      <w:r w:rsidR="008A36B5" w:rsidRPr="00393FCF">
        <w:t xml:space="preserve">. Las áreas de </w:t>
      </w:r>
      <w:r>
        <w:t>“</w:t>
      </w:r>
      <w:r w:rsidR="008A36B5" w:rsidRPr="00393FCF">
        <w:t>Bosques</w:t>
      </w:r>
      <w:r>
        <w:t>”</w:t>
      </w:r>
      <w:r w:rsidR="008A36B5" w:rsidRPr="00393FCF">
        <w:t xml:space="preserve">, </w:t>
      </w:r>
      <w:r>
        <w:t>“</w:t>
      </w:r>
      <w:r w:rsidR="008A36B5" w:rsidRPr="00393FCF">
        <w:t>Humedales</w:t>
      </w:r>
      <w:r>
        <w:t>”</w:t>
      </w:r>
      <w:r w:rsidR="008A36B5" w:rsidRPr="00393FCF">
        <w:t xml:space="preserve">, </w:t>
      </w:r>
      <w:r>
        <w:t xml:space="preserve">“Nieve, </w:t>
      </w:r>
      <w:r w:rsidR="008A36B5" w:rsidRPr="00393FCF">
        <w:t>Glaciares</w:t>
      </w:r>
      <w:r>
        <w:t xml:space="preserve"> y áreas no reconocidas”</w:t>
      </w:r>
      <w:r w:rsidR="008A36B5" w:rsidRPr="00393FCF">
        <w:t xml:space="preserve"> no presentan un buen potencial para la plantación por 2 razones: no presentan las condiciones climáticas necesarias para este efecto (Nieves y Glaciares) y están inmersas en su propio ecosistema, </w:t>
      </w:r>
      <w:r w:rsidR="00132CD0">
        <w:t xml:space="preserve">por lo que perturbarlo significaría </w:t>
      </w:r>
      <w:r w:rsidR="008A36B5" w:rsidRPr="00393FCF">
        <w:t xml:space="preserve">una perdida </w:t>
      </w:r>
      <w:r w:rsidR="00132CD0">
        <w:t xml:space="preserve">más </w:t>
      </w:r>
      <w:r w:rsidR="008A36B5" w:rsidRPr="00393FCF">
        <w:t xml:space="preserve">que una ganancia (especialmente por la gran </w:t>
      </w:r>
      <w:r w:rsidR="00132CD0">
        <w:t>diversidad de</w:t>
      </w:r>
      <w:r w:rsidR="008A36B5" w:rsidRPr="00393FCF">
        <w:t xml:space="preserve"> especies de flora y fauna que se perdería en el proceso).</w:t>
      </w:r>
    </w:p>
    <w:p w:rsidR="008A36B5" w:rsidRPr="00393FCF" w:rsidRDefault="008A36B5" w:rsidP="00BB441A">
      <w:pPr>
        <w:ind w:firstLine="708"/>
        <w:jc w:val="both"/>
      </w:pPr>
      <w:r w:rsidRPr="00393FCF">
        <w:t>Ahora bien, la cantid</w:t>
      </w:r>
      <w:r w:rsidR="00132CD0">
        <w:t>ad de hectáreas potenciales para la explotación exclusiva del recurso energético en “Praderas y M</w:t>
      </w:r>
      <w:r w:rsidRPr="00393FCF">
        <w:t>atorrales</w:t>
      </w:r>
      <w:r w:rsidR="00132CD0">
        <w:t>”</w:t>
      </w:r>
      <w:r w:rsidRPr="00393FCF">
        <w:t xml:space="preserve"> son pocas. Según el INFOR, en el norte del país se observa una gran cantidad de matorrales y praderas, pero</w:t>
      </w:r>
      <w:r w:rsidR="001171FB">
        <w:t xml:space="preserve"> debido a</w:t>
      </w:r>
      <w:r w:rsidRPr="00393FCF">
        <w:t xml:space="preserve"> su relación </w:t>
      </w:r>
      <w:r w:rsidR="001171FB">
        <w:t>casi directa con la agricultura, no es posible</w:t>
      </w:r>
      <w:r w:rsidRPr="00393FCF">
        <w:t xml:space="preserve"> explotar la totalidad del recurso, por lo que se estima una cantidad de 2 millones de hectáreas que pueden ser ocupadas.</w:t>
      </w:r>
    </w:p>
    <w:p w:rsidR="00070DB6" w:rsidRDefault="008A36B5" w:rsidP="008A36B5">
      <w:pPr>
        <w:jc w:val="both"/>
      </w:pPr>
      <w:r w:rsidRPr="00393FCF">
        <w:t xml:space="preserve"> </w:t>
      </w:r>
      <w:r w:rsidR="00BB441A">
        <w:tab/>
      </w:r>
      <w:r w:rsidRPr="00393FCF">
        <w:t>Por otro lado</w:t>
      </w:r>
      <w:r w:rsidR="001171FB">
        <w:t>,</w:t>
      </w:r>
      <w:r w:rsidRPr="00393FCF">
        <w:t xml:space="preserve"> el desierto esta incluido dentro de </w:t>
      </w:r>
      <w:r w:rsidR="00132CD0">
        <w:t>“Á</w:t>
      </w:r>
      <w:r w:rsidRPr="00393FCF">
        <w:t>rea</w:t>
      </w:r>
      <w:r w:rsidR="00132CD0">
        <w:t>s</w:t>
      </w:r>
      <w:r w:rsidRPr="00393FCF">
        <w:t xml:space="preserve"> desprovista</w:t>
      </w:r>
      <w:r w:rsidR="00132CD0">
        <w:t>s</w:t>
      </w:r>
      <w:r w:rsidRPr="00393FCF">
        <w:t xml:space="preserve"> de vegetación</w:t>
      </w:r>
      <w:r w:rsidR="00132CD0">
        <w:t>”</w:t>
      </w:r>
      <w:r w:rsidRPr="00393FCF">
        <w:t xml:space="preserve">, donde sus condiciones extremas (altas temperaturas en el día y bajas por la noche) y la </w:t>
      </w:r>
      <w:r w:rsidR="00132CD0">
        <w:t>escasez</w:t>
      </w:r>
      <w:r w:rsidRPr="00393FCF">
        <w:t xml:space="preserve"> de agua no permite</w:t>
      </w:r>
      <w:r w:rsidRPr="001171FB">
        <w:t>n</w:t>
      </w:r>
      <w:r w:rsidRPr="00393FCF">
        <w:t xml:space="preserve"> el desarrollo de </w:t>
      </w:r>
      <w:r w:rsidR="00132CD0">
        <w:t xml:space="preserve">cualquier tipo de </w:t>
      </w:r>
      <w:r w:rsidRPr="00393FCF">
        <w:t xml:space="preserve">flora en el sector. Para estimar la </w:t>
      </w:r>
      <w:r w:rsidRPr="00393FCF">
        <w:lastRenderedPageBreak/>
        <w:t>cantidad de suelo disponible en este sector se ocuparán sitios cercanos a distintas ciudades para poder amortiguar</w:t>
      </w:r>
      <w:r w:rsidR="00132CD0">
        <w:t>,</w:t>
      </w:r>
      <w:r w:rsidRPr="00393FCF">
        <w:t xml:space="preserve"> en parte</w:t>
      </w:r>
      <w:r w:rsidR="00132CD0">
        <w:t>,</w:t>
      </w:r>
      <w:r w:rsidRPr="00393FCF">
        <w:t xml:space="preserve"> la falta del recurso hidrológico. Considerando las ciudades más importantes (Arica, Iquique, Antofagasta, Calama, Tocopilla, Copiapó) y un radio de 20 [km] a la redonda de cada </w:t>
      </w:r>
      <w:r w:rsidRPr="001171FB">
        <w:t>ciudad</w:t>
      </w:r>
      <w:r w:rsidRPr="00393FCF">
        <w:t xml:space="preserve"> </w:t>
      </w:r>
      <w:r w:rsidR="00070DB6">
        <w:t>se puede</w:t>
      </w:r>
      <w:r w:rsidRPr="00393FCF">
        <w:t xml:space="preserve"> estimar una cantidad de suelo disponible de 753.982 hectáreas. </w:t>
      </w:r>
      <w:commentRangeStart w:id="22"/>
      <w:r w:rsidR="0093193E">
        <w:t xml:space="preserve">En el Anexo se </w:t>
      </w:r>
      <w:r w:rsidR="00070DB6">
        <w:t>presenta</w:t>
      </w:r>
      <w:r w:rsidR="0093193E">
        <w:t>n</w:t>
      </w:r>
      <w:r w:rsidR="00070DB6">
        <w:t xml:space="preserve"> gráficamente las hectáreas </w:t>
      </w:r>
      <w:r w:rsidR="0093193E">
        <w:t>a ocupar en la ciudad de Calama según el criterio anterior.</w:t>
      </w:r>
      <w:commentRangeEnd w:id="22"/>
      <w:r w:rsidR="001473CD">
        <w:rPr>
          <w:rStyle w:val="Refdecomentario"/>
        </w:rPr>
        <w:commentReference w:id="22"/>
      </w:r>
    </w:p>
    <w:p w:rsidR="008A36B5" w:rsidRPr="00393FCF" w:rsidRDefault="008A36B5" w:rsidP="00BB441A">
      <w:pPr>
        <w:ind w:firstLine="708"/>
        <w:jc w:val="both"/>
      </w:pPr>
      <w:r w:rsidRPr="00393FCF">
        <w:t>Con todo lo anterior se desprende que tenemos 2</w:t>
      </w:r>
      <w:r w:rsidR="009B5456">
        <w:t>.</w:t>
      </w:r>
      <w:r w:rsidRPr="00393FCF">
        <w:t xml:space="preserve">754 millones de hectáreas potencialmente disponibles para el cultivo </w:t>
      </w:r>
      <w:proofErr w:type="spellStart"/>
      <w:r w:rsidRPr="00393FCF">
        <w:t>dendroenergético</w:t>
      </w:r>
      <w:proofErr w:type="spellEnd"/>
      <w:r w:rsidRPr="00393FCF">
        <w:t>.</w:t>
      </w:r>
    </w:p>
    <w:p w:rsidR="008A36B5" w:rsidRPr="001171FB" w:rsidRDefault="008A36B5" w:rsidP="00BB441A">
      <w:pPr>
        <w:ind w:firstLine="708"/>
        <w:jc w:val="both"/>
      </w:pPr>
      <w:commentRangeStart w:id="23"/>
      <w:r w:rsidRPr="001171FB">
        <w:t>Suponiendo plantaciones de 1.000 árboles por hectárea</w:t>
      </w:r>
      <w:r w:rsidR="00B43B8F">
        <w:t xml:space="preserve"> </w:t>
      </w:r>
      <w:r w:rsidR="00B43B8F" w:rsidRPr="00B43B8F">
        <w:rPr>
          <w:sz w:val="24"/>
          <w:vertAlign w:val="superscript"/>
        </w:rPr>
        <w:t>[6]</w:t>
      </w:r>
      <w:r w:rsidRPr="001171FB">
        <w:t xml:space="preserve"> (las plantaciones promedio, según el tipo </w:t>
      </w:r>
      <w:r w:rsidR="009B5456">
        <w:t>de árbol, se encuentran entre 1.000 y 1.</w:t>
      </w:r>
      <w:r w:rsidRPr="001171FB">
        <w:t>350) y una masa</w:t>
      </w:r>
      <w:r w:rsidR="009B5456">
        <w:t xml:space="preserve"> por árbol de aproximadamente 4.</w:t>
      </w:r>
      <w:r w:rsidRPr="001171FB">
        <w:t>355 [kg] (</w:t>
      </w:r>
      <w:r w:rsidR="00B5762B">
        <w:t xml:space="preserve">con una densidad </w:t>
      </w:r>
      <w:r w:rsidR="00132CD0">
        <w:t>de la madera secada al aire</w:t>
      </w:r>
      <w:r w:rsidR="00B5762B">
        <w:t xml:space="preserve"> de 0,48</w:t>
      </w:r>
      <w:r w:rsidRPr="001171FB">
        <w:t xml:space="preserve"> [g/cm</w:t>
      </w:r>
      <w:r w:rsidRPr="001171FB">
        <w:rPr>
          <w:vertAlign w:val="superscript"/>
        </w:rPr>
        <w:t>3</w:t>
      </w:r>
      <w:r w:rsidRPr="001171FB">
        <w:t>]</w:t>
      </w:r>
      <w:r w:rsidR="00B43B8F">
        <w:t xml:space="preserve"> </w:t>
      </w:r>
      <w:r w:rsidR="00B43B8F" w:rsidRPr="00B43B8F">
        <w:rPr>
          <w:sz w:val="24"/>
          <w:vertAlign w:val="superscript"/>
        </w:rPr>
        <w:t>[7]</w:t>
      </w:r>
      <w:r w:rsidRPr="001171FB">
        <w:t>, a</w:t>
      </w:r>
      <w:r w:rsidR="00B5762B">
        <w:t>ltura de 20 [m] y un radio de 38</w:t>
      </w:r>
      <w:r w:rsidRPr="001171FB">
        <w:t xml:space="preserve"> [cm</w:t>
      </w:r>
      <w:r w:rsidR="009B5456">
        <w:t>]), se tendrá una cantidad de 2.</w:t>
      </w:r>
      <w:r w:rsidRPr="001171FB">
        <w:t>754 millo</w:t>
      </w:r>
      <w:r w:rsidR="009B5456">
        <w:t>nes de árboles y una masa de 11.</w:t>
      </w:r>
      <w:r w:rsidRPr="001171FB">
        <w:t>993 Billones de [Kg] disponible.</w:t>
      </w:r>
      <w:commentRangeEnd w:id="23"/>
      <w:r w:rsidR="001E463F">
        <w:rPr>
          <w:rStyle w:val="Refdecomentario"/>
        </w:rPr>
        <w:commentReference w:id="23"/>
      </w:r>
    </w:p>
    <w:p w:rsidR="008A36B5" w:rsidRPr="00393FCF" w:rsidRDefault="008A36B5" w:rsidP="00BB441A">
      <w:pPr>
        <w:ind w:firstLine="708"/>
        <w:jc w:val="both"/>
      </w:pPr>
      <w:commentRangeStart w:id="24"/>
      <w:r w:rsidRPr="001171FB">
        <w:t>Sabiendo, desde una estimación general, que de cada 3 [kg] de madera se produce 1 [</w:t>
      </w:r>
      <w:proofErr w:type="spellStart"/>
      <w:r w:rsidRPr="001171FB">
        <w:t>lt</w:t>
      </w:r>
      <w:proofErr w:type="spellEnd"/>
      <w:r w:rsidRPr="001171FB">
        <w:t xml:space="preserve">] de </w:t>
      </w:r>
      <w:r w:rsidR="007D195F" w:rsidRPr="001171FB">
        <w:t>combustible</w:t>
      </w:r>
      <w:r w:rsidR="007D195F" w:rsidRPr="007D195F">
        <w:t xml:space="preserve"> </w:t>
      </w:r>
      <w:r w:rsidR="007D195F" w:rsidRPr="007D195F">
        <w:rPr>
          <w:sz w:val="24"/>
          <w:vertAlign w:val="superscript"/>
        </w:rPr>
        <w:t>[8</w:t>
      </w:r>
      <w:r w:rsidR="00132CD0" w:rsidRPr="007D195F">
        <w:rPr>
          <w:sz w:val="24"/>
          <w:vertAlign w:val="superscript"/>
        </w:rPr>
        <w:t>]</w:t>
      </w:r>
      <w:r w:rsidR="00132CD0">
        <w:t>,</w:t>
      </w:r>
      <w:r w:rsidRPr="001171FB">
        <w:t xml:space="preserve"> </w:t>
      </w:r>
      <w:commentRangeEnd w:id="24"/>
      <w:r w:rsidR="001E463F">
        <w:rPr>
          <w:rStyle w:val="Refdecomentario"/>
        </w:rPr>
        <w:commentReference w:id="24"/>
      </w:r>
      <w:r w:rsidRPr="001171FB">
        <w:t>se pue</w:t>
      </w:r>
      <w:r w:rsidR="009B5456">
        <w:t>de concluir que si se plantan 2.</w:t>
      </w:r>
      <w:r w:rsidRPr="001171FB">
        <w:t>754 millones de hectáreas de cultivos energéticos se p</w:t>
      </w:r>
      <w:r w:rsidR="009B5456">
        <w:t>ueden obtener aproximadamente 3.</w:t>
      </w:r>
      <w:r w:rsidRPr="001171FB">
        <w:t>997 Billones de [</w:t>
      </w:r>
      <w:proofErr w:type="spellStart"/>
      <w:r w:rsidRPr="001171FB">
        <w:t>lt</w:t>
      </w:r>
      <w:proofErr w:type="spellEnd"/>
      <w:r w:rsidRPr="001171FB">
        <w:t xml:space="preserve">] de combustible. </w:t>
      </w:r>
      <w:r w:rsidR="004A7F7F">
        <w:t>Sin e</w:t>
      </w:r>
      <w:r w:rsidR="009B5456">
        <w:t>mbargo la real</w:t>
      </w:r>
      <w:r w:rsidR="004A7F7F">
        <w:t xml:space="preserve"> productividad </w:t>
      </w:r>
      <w:r w:rsidRPr="001171FB">
        <w:t xml:space="preserve"> p</w:t>
      </w:r>
      <w:r w:rsidR="009B5456">
        <w:t>uede ser mucho más baja</w:t>
      </w:r>
      <w:r w:rsidRPr="001171FB">
        <w:t>, ya que no se han tomado en cuenta factores como, por ejemplo, las pérdidas de material al momento de podar los árboles, además la estimación fue hecha suponiendo que se ocuparía la totalidad del árbol para la producción de combustible.</w:t>
      </w:r>
    </w:p>
    <w:p w:rsidR="008A36B5" w:rsidRPr="00393FCF" w:rsidRDefault="008A36B5" w:rsidP="008A36B5">
      <w:pPr>
        <w:jc w:val="both"/>
      </w:pPr>
    </w:p>
    <w:p w:rsidR="008A36B5" w:rsidRPr="00393FCF" w:rsidRDefault="008A36B5" w:rsidP="008A36B5">
      <w:pPr>
        <w:pStyle w:val="Ttulo2"/>
        <w:numPr>
          <w:ilvl w:val="1"/>
          <w:numId w:val="6"/>
        </w:numPr>
        <w:rPr>
          <w:lang w:val="es-CL"/>
        </w:rPr>
      </w:pPr>
      <w:r w:rsidRPr="00393FCF">
        <w:rPr>
          <w:lang w:val="es-CL"/>
        </w:rPr>
        <w:t>Estimación 2: escenario realista</w:t>
      </w:r>
    </w:p>
    <w:p w:rsidR="008A36B5" w:rsidRPr="00393FCF" w:rsidRDefault="008A36B5" w:rsidP="008A36B5"/>
    <w:p w:rsidR="008A36B5" w:rsidRPr="001171FB" w:rsidRDefault="008A36B5" w:rsidP="00BB441A">
      <w:pPr>
        <w:ind w:firstLine="708"/>
        <w:jc w:val="both"/>
      </w:pPr>
      <w:r w:rsidRPr="00393FCF">
        <w:t>A pesar de la gran cantidad de terreno, no todo está apto para poder efectuar plantaciones, es más, existen alrededor de 3 mil</w:t>
      </w:r>
      <w:r w:rsidR="004A7F7F">
        <w:t>lones de hectáreas de suelo que podrían</w:t>
      </w:r>
      <w:r w:rsidRPr="00393FCF">
        <w:t xml:space="preserve"> estar plantados hoy en Chile y no lo están. De esta cantidad, más de 1 millón de hectáreas podrían ser usadas para las plantaciones </w:t>
      </w:r>
      <w:proofErr w:type="spellStart"/>
      <w:r w:rsidRPr="00393FCF">
        <w:t>dendroenergéticas</w:t>
      </w:r>
      <w:proofErr w:type="spellEnd"/>
      <w:r w:rsidR="00B43B8F">
        <w:t xml:space="preserve"> </w:t>
      </w:r>
      <w:r w:rsidR="00B43B8F" w:rsidRPr="00B43B8F">
        <w:rPr>
          <w:sz w:val="24"/>
          <w:vertAlign w:val="superscript"/>
        </w:rPr>
        <w:t>[3]</w:t>
      </w:r>
      <w:r w:rsidRPr="00393FCF">
        <w:t xml:space="preserve">, según René Carmona y Carlos Sierra, académico de la Facultad de Ciencias Forestales </w:t>
      </w:r>
      <w:r w:rsidRPr="001171FB">
        <w:t xml:space="preserve">de la Universidad de Chile y Gerente general de </w:t>
      </w:r>
      <w:proofErr w:type="spellStart"/>
      <w:r w:rsidRPr="001171FB">
        <w:t>GreenWood</w:t>
      </w:r>
      <w:proofErr w:type="spellEnd"/>
      <w:r w:rsidRPr="001171FB">
        <w:t xml:space="preserve"> </w:t>
      </w:r>
      <w:proofErr w:type="spellStart"/>
      <w:r w:rsidRPr="001171FB">
        <w:t>Resources</w:t>
      </w:r>
      <w:proofErr w:type="spellEnd"/>
      <w:r w:rsidRPr="001171FB">
        <w:t xml:space="preserve"> Chile (GWR) respectivamente. A su vez es necesario buscar el mejor tipo de plantación que responda a las limitaciones del terreno que se encuentre disponible. Para esto se puede hablar de plantaciones de Pinos, Álamos y Sauces, ya que tienen la particularidad de sobrevivir en ambientes más </w:t>
      </w:r>
      <w:commentRangeStart w:id="25"/>
      <w:r w:rsidRPr="001171FB">
        <w:t>extremos</w:t>
      </w:r>
      <w:commentRangeEnd w:id="25"/>
      <w:r w:rsidR="007E093C">
        <w:rPr>
          <w:rStyle w:val="Refdecomentario"/>
        </w:rPr>
        <w:commentReference w:id="25"/>
      </w:r>
      <w:r w:rsidRPr="001171FB">
        <w:t xml:space="preserve"> y no son aptos para la producción agrícola como alimento.</w:t>
      </w:r>
    </w:p>
    <w:p w:rsidR="008A36B5" w:rsidRPr="001171FB" w:rsidRDefault="008A36B5" w:rsidP="00BB441A">
      <w:pPr>
        <w:ind w:firstLine="708"/>
        <w:jc w:val="both"/>
      </w:pPr>
      <w:r w:rsidRPr="001171FB">
        <w:t>Gracias a este estudio se puede hacer una estimación del recurso potencial para la producción de biocombustible.</w:t>
      </w:r>
    </w:p>
    <w:p w:rsidR="008A36B5" w:rsidRPr="00393FCF" w:rsidRDefault="008A36B5" w:rsidP="00BB441A">
      <w:pPr>
        <w:ind w:firstLine="708"/>
        <w:jc w:val="both"/>
      </w:pPr>
      <w:r w:rsidRPr="001171FB">
        <w:t xml:space="preserve">Al igual que en la estimación anterior </w:t>
      </w:r>
      <w:r w:rsidR="009B5456">
        <w:t>se sabe</w:t>
      </w:r>
      <w:r w:rsidRPr="001171FB">
        <w:t xml:space="preserve"> que, dependiendo del tipo de árbol, es óptimo tener un cultivo de aproximadamente 1</w:t>
      </w:r>
      <w:r w:rsidR="009B5456">
        <w:t>.</w:t>
      </w:r>
      <w:r w:rsidRPr="001171FB">
        <w:t>000 árboles por hectárea, con una masa por árbol de 4</w:t>
      </w:r>
      <w:r w:rsidR="009B5456">
        <w:t>.</w:t>
      </w:r>
      <w:r w:rsidRPr="001171FB">
        <w:t>355 [kg]. Haciendo los mismos cálculos anteriores</w:t>
      </w:r>
      <w:r w:rsidR="009B5456">
        <w:t xml:space="preserve"> se puede</w:t>
      </w:r>
      <w:r w:rsidRPr="001171FB">
        <w:t xml:space="preserve"> ver que se puede</w:t>
      </w:r>
      <w:r w:rsidR="009B5456">
        <w:t>n</w:t>
      </w:r>
      <w:r w:rsidRPr="001171FB">
        <w:t xml:space="preserve"> plantar 1</w:t>
      </w:r>
      <w:r w:rsidR="009B5456">
        <w:t>.</w:t>
      </w:r>
      <w:r w:rsidRPr="001171FB">
        <w:t xml:space="preserve">000 millones de árboles, con lo </w:t>
      </w:r>
      <w:r w:rsidR="009B5456">
        <w:t>que</w:t>
      </w:r>
      <w:r w:rsidRPr="001171FB">
        <w:t xml:space="preserve"> se obten</w:t>
      </w:r>
      <w:r w:rsidR="009B5456">
        <w:t>dría una masa total de 4.</w:t>
      </w:r>
      <w:r w:rsidRPr="001171FB">
        <w:t xml:space="preserve">355 billones de </w:t>
      </w:r>
      <w:r w:rsidRPr="001171FB">
        <w:lastRenderedPageBreak/>
        <w:t>[kg]</w:t>
      </w:r>
      <w:r w:rsidR="009B5456">
        <w:t xml:space="preserve"> de biomasa</w:t>
      </w:r>
      <w:r w:rsidRPr="001171FB">
        <w:t>, es decir</w:t>
      </w:r>
      <w:r w:rsidR="009B5456">
        <w:t>,</w:t>
      </w:r>
      <w:r w:rsidRPr="001171FB">
        <w:t xml:space="preserve"> </w:t>
      </w:r>
      <w:r w:rsidR="00714614" w:rsidRPr="001171FB">
        <w:t xml:space="preserve">se podrían </w:t>
      </w:r>
      <w:r w:rsidR="009B5456">
        <w:t>obtener 1.</w:t>
      </w:r>
      <w:r w:rsidRPr="001171FB">
        <w:t>45</w:t>
      </w:r>
      <w:r w:rsidR="009B5456">
        <w:t>1</w:t>
      </w:r>
      <w:r w:rsidRPr="001171FB">
        <w:t xml:space="preserve"> billones de [</w:t>
      </w:r>
      <w:proofErr w:type="spellStart"/>
      <w:r w:rsidRPr="001171FB">
        <w:t>lt</w:t>
      </w:r>
      <w:proofErr w:type="spellEnd"/>
      <w:r w:rsidRPr="001171FB">
        <w:t>] de combustible</w:t>
      </w:r>
      <w:r w:rsidR="009B5456">
        <w:t xml:space="preserve">, </w:t>
      </w:r>
      <w:r w:rsidR="00FF21BB">
        <w:t>2,7 veces menor al escenario anterior.</w:t>
      </w:r>
    </w:p>
    <w:p w:rsidR="008A36B5" w:rsidRPr="00393FCF" w:rsidRDefault="008A36B5" w:rsidP="00BB441A">
      <w:pPr>
        <w:ind w:firstLine="708"/>
        <w:jc w:val="both"/>
      </w:pPr>
      <w:r w:rsidRPr="00393FCF">
        <w:t>Como el caso anterior</w:t>
      </w:r>
      <w:r w:rsidR="00FF21BB">
        <w:t>,</w:t>
      </w:r>
      <w:r w:rsidRPr="00393FCF">
        <w:t xml:space="preserve"> este valor puede ser modificado, ya que al ser un sistema de generación energética relativamente nuev</w:t>
      </w:r>
      <w:r w:rsidR="00FF21BB">
        <w:t>o</w:t>
      </w:r>
      <w:r w:rsidRPr="00393FCF">
        <w:t xml:space="preserve">, se han dejado de lado ciertos factores </w:t>
      </w:r>
      <w:r w:rsidR="00FF21BB">
        <w:t>que po</w:t>
      </w:r>
      <w:r w:rsidRPr="00393FCF">
        <w:t>d</w:t>
      </w:r>
      <w:r w:rsidR="00FF21BB">
        <w:t>rían</w:t>
      </w:r>
      <w:r w:rsidRPr="00393FCF">
        <w:t xml:space="preserve"> influir en la cantidad de masa potencialmente útil.</w:t>
      </w:r>
    </w:p>
    <w:p w:rsidR="00D42526" w:rsidRPr="00393FCF" w:rsidRDefault="001473CD" w:rsidP="00DA1C54">
      <w:pPr>
        <w:pStyle w:val="Ttulo1"/>
        <w:numPr>
          <w:ilvl w:val="0"/>
          <w:numId w:val="6"/>
        </w:numPr>
        <w:rPr>
          <w:lang w:val="es-CL"/>
        </w:rPr>
      </w:pPr>
      <w:ins w:id="26" w:author="ADMIN" w:date="2010-09-05T22:59:00Z">
        <w:r>
          <w:rPr>
            <w:lang w:val="es-CL"/>
          </w:rPr>
          <w:t xml:space="preserve">Discusiones y </w:t>
        </w:r>
      </w:ins>
      <w:r w:rsidR="00DA1C54" w:rsidRPr="00393FCF">
        <w:rPr>
          <w:lang w:val="es-CL"/>
        </w:rPr>
        <w:t xml:space="preserve">Conclusiones </w:t>
      </w:r>
    </w:p>
    <w:p w:rsidR="002A3C35" w:rsidRDefault="002A3C35" w:rsidP="007763DE">
      <w:pPr>
        <w:spacing w:before="240"/>
        <w:ind w:firstLine="708"/>
        <w:jc w:val="both"/>
      </w:pPr>
      <w:r>
        <w:t>Chile tiene la disponibilidad teórica de terrenos para poder establecer un negocio en torno a la producción de energía a partir de cul</w:t>
      </w:r>
      <w:r w:rsidR="00714614">
        <w:t xml:space="preserve">tivos cuyo único fin </w:t>
      </w:r>
      <w:r w:rsidR="00F75B8A">
        <w:t xml:space="preserve">sea </w:t>
      </w:r>
      <w:r w:rsidR="008C6D35">
        <w:t>el energético</w:t>
      </w:r>
      <w:r w:rsidR="00714614">
        <w:t>, p</w:t>
      </w:r>
      <w:r>
        <w:t xml:space="preserve">ero al pensar en la distribución de estas hectáreas a nivel nacional el problema pasa a ser </w:t>
      </w:r>
      <w:r w:rsidR="00714614">
        <w:t>algo</w:t>
      </w:r>
      <w:r w:rsidR="008C6D35">
        <w:t xml:space="preserve"> más que</w:t>
      </w:r>
      <w:r w:rsidR="00714614">
        <w:t xml:space="preserve"> logístico. Si bien existen terrenos disponibles</w:t>
      </w:r>
      <w:r w:rsidR="00F75B8A">
        <w:t xml:space="preserve">, no todos </w:t>
      </w:r>
      <w:r w:rsidR="00714614">
        <w:t>cuentan con las condiciones óptimas para poder mantener un nivel de biomasa en buenas condiciones</w:t>
      </w:r>
      <w:r w:rsidR="00F75B8A">
        <w:t>. L</w:t>
      </w:r>
      <w:r w:rsidR="00714614">
        <w:t>a variedad de climas en Chile hace que la unificación de un solo tipo de árbol o planta para</w:t>
      </w:r>
      <w:r w:rsidR="00F75B8A">
        <w:t xml:space="preserve"> cultivo energético sea difícil. A</w:t>
      </w:r>
      <w:r w:rsidR="00714614">
        <w:t xml:space="preserve"> la vez</w:t>
      </w:r>
      <w:r w:rsidR="00F75B8A">
        <w:t>,</w:t>
      </w:r>
      <w:r w:rsidR="00714614">
        <w:t xml:space="preserve"> se tiene que tener en cuenta que estos terrenos también poseen la potencialidad de expansión por parte de la agricultura y, debido a la </w:t>
      </w:r>
      <w:r w:rsidR="00F335C9">
        <w:t xml:space="preserve">baja </w:t>
      </w:r>
      <w:r w:rsidR="00714614">
        <w:t xml:space="preserve">disponibilidad de terrenos con las condiciones para desarrollar actividad agrícola, surge la necesidad de acotar los terrenos </w:t>
      </w:r>
      <w:r w:rsidR="008C6D35">
        <w:t xml:space="preserve">para cultivos </w:t>
      </w:r>
      <w:proofErr w:type="spellStart"/>
      <w:r w:rsidR="008C6D35">
        <w:t>dendroenergéticos</w:t>
      </w:r>
      <w:proofErr w:type="spellEnd"/>
      <w:r w:rsidR="008C6D35">
        <w:t xml:space="preserve"> </w:t>
      </w:r>
      <w:r w:rsidR="00714614">
        <w:t>y mirar hacia el norte del país, donde existe menor disponibilidad de agua y los terrenos son más áridos.</w:t>
      </w:r>
      <w:r w:rsidR="00F335C9">
        <w:t xml:space="preserve"> Hecho esto</w:t>
      </w:r>
      <w:r w:rsidR="00F75B8A">
        <w:t>, se acotan también las especies de á</w:t>
      </w:r>
      <w:r w:rsidR="00F335C9">
        <w:t>rboles y plantas que serían capaces de soportar estas condiciones más extremas. He aquí uno de los principales desafíos</w:t>
      </w:r>
      <w:r w:rsidR="00F75B8A">
        <w:t>:</w:t>
      </w:r>
      <w:r w:rsidR="00F335C9">
        <w:t xml:space="preserve"> encontrar un tipo de cultivo que sea apropiado a las condiciones del norte de nuestro país y que a la vez satisfaga el rendimiento energético necesario para la auto</w:t>
      </w:r>
      <w:r w:rsidR="00F75B8A">
        <w:t>-</w:t>
      </w:r>
      <w:r w:rsidR="00F335C9">
        <w:t>sustentabilidad del proyecto</w:t>
      </w:r>
      <w:r w:rsidR="00F75B8A">
        <w:t xml:space="preserve">. En este sentido, </w:t>
      </w:r>
      <w:r w:rsidR="00F335C9">
        <w:t xml:space="preserve">la biotecnología puede hacer </w:t>
      </w:r>
      <w:r w:rsidR="00F75B8A">
        <w:t xml:space="preserve">grandes aportes. </w:t>
      </w:r>
    </w:p>
    <w:p w:rsidR="008C6D35" w:rsidRDefault="00F335C9" w:rsidP="008C6D35">
      <w:pPr>
        <w:spacing w:before="240"/>
        <w:ind w:firstLine="708"/>
        <w:jc w:val="both"/>
      </w:pPr>
      <w:r>
        <w:t xml:space="preserve">Por otro lado si se tienen en cuenta los terrenos que hoy son ocupados para la producción de leña, producción que no se hace de manera sustentable en todos los lugares, pero que igual se considera como cultivos </w:t>
      </w:r>
      <w:proofErr w:type="spellStart"/>
      <w:r>
        <w:t>dendroenergéticos</w:t>
      </w:r>
      <w:proofErr w:type="spellEnd"/>
      <w:r>
        <w:t xml:space="preserve">, surge el interés por </w:t>
      </w:r>
      <w:proofErr w:type="spellStart"/>
      <w:r>
        <w:t>redireccionar</w:t>
      </w:r>
      <w:proofErr w:type="spellEnd"/>
      <w:r>
        <w:t xml:space="preserve"> estos recursos hacia formas más eficientes de aprovechamiento de la energía</w:t>
      </w:r>
      <w:r w:rsidR="008C6D35">
        <w:t>,</w:t>
      </w:r>
      <w:r>
        <w:t xml:space="preserve"> como la generación de biocombustibles (bioetanol o biodiesel). Para ello es fundamental la implementación de proyectos a niveles regionales que se adapten a las necesidades de los ciudadanos en el sentido de desincentivar el uso de leña </w:t>
      </w:r>
      <w:r w:rsidR="008C6D35">
        <w:t>a favor</w:t>
      </w:r>
      <w:r>
        <w:t xml:space="preserve"> de destinar esa biomasa a procesos de</w:t>
      </w:r>
      <w:r w:rsidR="00F75B8A">
        <w:t xml:space="preserve"> producción de biocombustibles. </w:t>
      </w:r>
      <w:r>
        <w:t>Incentivos y acciones comprometidas de los gobiernos de turno deberían promover el nacimiento de estos nuevos tipos de negocios.</w:t>
      </w:r>
    </w:p>
    <w:p w:rsidR="00DA1C54" w:rsidRPr="00393FCF" w:rsidRDefault="008C6D35" w:rsidP="008C6D35">
      <w:pPr>
        <w:spacing w:before="240"/>
        <w:ind w:firstLine="708"/>
        <w:jc w:val="both"/>
      </w:pPr>
      <w:r>
        <w:t>En síntesis, e</w:t>
      </w:r>
      <w:r w:rsidR="00F75B8A">
        <w:t>l aprovechamiento de la biomasa</w:t>
      </w:r>
      <w:r w:rsidR="007763DE" w:rsidRPr="00393FCF">
        <w:t xml:space="preserve"> </w:t>
      </w:r>
      <w:r>
        <w:t xml:space="preserve">de cultivos </w:t>
      </w:r>
      <w:proofErr w:type="spellStart"/>
      <w:r>
        <w:t>dendroenergéticos</w:t>
      </w:r>
      <w:proofErr w:type="spellEnd"/>
      <w:r>
        <w:t xml:space="preserve"> aún necesita de un desarr</w:t>
      </w:r>
      <w:r w:rsidR="00F75B8A">
        <w:t>ollo conceptual en el país. U</w:t>
      </w:r>
      <w:r>
        <w:t xml:space="preserve">na de las alternativas es el incentivo de iniciativas distintas para el aprovechamiento de la biomasa en cada región, </w:t>
      </w:r>
      <w:r w:rsidR="00F75B8A">
        <w:t>ya sea encontrando un</w:t>
      </w:r>
      <w:r>
        <w:t xml:space="preserve">a combinación de suelo/cultivo apropiada en el norte como el </w:t>
      </w:r>
      <w:proofErr w:type="spellStart"/>
      <w:r>
        <w:t>redireccionamiento</w:t>
      </w:r>
      <w:proofErr w:type="spellEnd"/>
      <w:r>
        <w:t xml:space="preserve"> de la leña en el sur.</w:t>
      </w:r>
    </w:p>
    <w:p w:rsidR="007763DE" w:rsidRPr="00393FCF" w:rsidRDefault="007763DE" w:rsidP="007763DE">
      <w:pPr>
        <w:spacing w:before="240"/>
        <w:ind w:firstLine="708"/>
        <w:jc w:val="both"/>
      </w:pPr>
    </w:p>
    <w:p w:rsidR="007763DE" w:rsidRPr="00393FCF" w:rsidRDefault="007763DE" w:rsidP="007763DE">
      <w:pPr>
        <w:spacing w:before="240"/>
        <w:ind w:firstLine="708"/>
        <w:jc w:val="both"/>
      </w:pPr>
    </w:p>
    <w:p w:rsidR="007763DE" w:rsidRPr="00393FCF" w:rsidRDefault="007763DE" w:rsidP="007763DE">
      <w:pPr>
        <w:spacing w:before="240"/>
        <w:ind w:firstLine="708"/>
        <w:jc w:val="both"/>
      </w:pPr>
    </w:p>
    <w:p w:rsidR="007763DE" w:rsidRDefault="007763DE" w:rsidP="007763DE">
      <w:pPr>
        <w:spacing w:before="240"/>
        <w:ind w:firstLine="708"/>
        <w:jc w:val="both"/>
      </w:pPr>
    </w:p>
    <w:p w:rsidR="00070DB6" w:rsidRDefault="00070DB6" w:rsidP="007763DE">
      <w:pPr>
        <w:spacing w:before="240"/>
        <w:ind w:firstLine="708"/>
        <w:jc w:val="both"/>
      </w:pPr>
    </w:p>
    <w:p w:rsidR="00070DB6" w:rsidRDefault="00070DB6" w:rsidP="007763DE">
      <w:pPr>
        <w:spacing w:before="240"/>
        <w:ind w:firstLine="708"/>
        <w:jc w:val="both"/>
      </w:pPr>
    </w:p>
    <w:p w:rsidR="00296B9F" w:rsidRPr="00393FCF" w:rsidRDefault="007763DE" w:rsidP="00C92E48">
      <w:pPr>
        <w:pStyle w:val="Ttulo1"/>
        <w:numPr>
          <w:ilvl w:val="0"/>
          <w:numId w:val="6"/>
        </w:numPr>
        <w:rPr>
          <w:lang w:val="es-CL"/>
        </w:rPr>
      </w:pPr>
      <w:r w:rsidRPr="00393FCF">
        <w:rPr>
          <w:lang w:val="es-CL"/>
        </w:rPr>
        <w:t>R</w:t>
      </w:r>
      <w:r w:rsidR="00C92E48" w:rsidRPr="00393FCF">
        <w:rPr>
          <w:lang w:val="es-CL"/>
        </w:rPr>
        <w:t>eferencias</w:t>
      </w:r>
    </w:p>
    <w:p w:rsidR="00C92E48" w:rsidRPr="00393FCF" w:rsidRDefault="00C92E48" w:rsidP="00C92E48"/>
    <w:p w:rsidR="00296B9F" w:rsidRDefault="00C92E48" w:rsidP="00500C8F">
      <w:pPr>
        <w:pStyle w:val="Prrafodelista"/>
        <w:numPr>
          <w:ilvl w:val="0"/>
          <w:numId w:val="7"/>
        </w:numPr>
        <w:ind w:left="709" w:hanging="425"/>
        <w:jc w:val="both"/>
        <w:rPr>
          <w:lang w:val="es-CL"/>
        </w:rPr>
      </w:pPr>
      <w:r w:rsidRPr="00393FCF">
        <w:rPr>
          <w:lang w:val="es-CL"/>
        </w:rPr>
        <w:t>Comisión Nacional de Energía. “Política Energética, Nuevos Lineamientos: transformando la crisis energética en una oportunidad” [en línea] &lt;http://www.cne.cl/cnewww/export/sites/default/12_Utiles/banners/politica_energetica.pdf&gt; [consulta: 26 Agosto 2010].</w:t>
      </w:r>
    </w:p>
    <w:p w:rsidR="00B43B8F" w:rsidRDefault="00B43B8F" w:rsidP="00B43B8F">
      <w:pPr>
        <w:pStyle w:val="Prrafodelista"/>
        <w:ind w:left="709"/>
        <w:jc w:val="both"/>
        <w:rPr>
          <w:lang w:val="es-CL"/>
        </w:rPr>
      </w:pPr>
    </w:p>
    <w:p w:rsidR="00B43B8F" w:rsidRPr="00393FCF" w:rsidRDefault="007D195F" w:rsidP="00B43B8F">
      <w:pPr>
        <w:pStyle w:val="Prrafodelista"/>
        <w:numPr>
          <w:ilvl w:val="0"/>
          <w:numId w:val="7"/>
        </w:numPr>
        <w:ind w:left="709" w:hanging="425"/>
        <w:jc w:val="both"/>
        <w:rPr>
          <w:lang w:val="es-CL"/>
        </w:rPr>
      </w:pPr>
      <w:r>
        <w:rPr>
          <w:lang w:val="es-CL"/>
        </w:rPr>
        <w:t>Departamento de ingeniería geográfica, Universidad de Santiago de Chile. “</w:t>
      </w:r>
      <w:r w:rsidR="00B43B8F">
        <w:rPr>
          <w:lang w:val="es-CL"/>
        </w:rPr>
        <w:t>Determinación de la importancia del consumo de leña por el sector industrial de la décima región y sus implicancias ambientales</w:t>
      </w:r>
      <w:r>
        <w:rPr>
          <w:lang w:val="es-CL"/>
        </w:rPr>
        <w:t>”</w:t>
      </w:r>
      <w:r w:rsidR="00B43B8F">
        <w:rPr>
          <w:lang w:val="es-CL"/>
        </w:rPr>
        <w:t xml:space="preserve"> </w:t>
      </w:r>
      <w:r w:rsidR="00B43B8F" w:rsidRPr="00393FCF">
        <w:rPr>
          <w:lang w:val="es-CL"/>
        </w:rPr>
        <w:t>[en línea]</w:t>
      </w:r>
      <w:r w:rsidR="00B43B8F">
        <w:rPr>
          <w:lang w:val="es-CL"/>
        </w:rPr>
        <w:t xml:space="preserve"> &lt;</w:t>
      </w:r>
      <w:hyperlink r:id="rId8" w:history="1">
        <w:r w:rsidR="00B43B8F" w:rsidRPr="00E95F1C">
          <w:rPr>
            <w:lang w:val="es-CL"/>
          </w:rPr>
          <w:t>http://www.digeo.cl/doc/Ponce%20Osorio,%20Mariana.pdf</w:t>
        </w:r>
      </w:hyperlink>
      <w:r>
        <w:rPr>
          <w:lang w:val="es-CL"/>
        </w:rPr>
        <w:t xml:space="preserve">&gt; </w:t>
      </w:r>
      <w:r w:rsidR="00B43B8F">
        <w:rPr>
          <w:lang w:val="es-CL"/>
        </w:rPr>
        <w:t>[</w:t>
      </w:r>
      <w:r w:rsidR="00B43B8F" w:rsidRPr="00393FCF">
        <w:rPr>
          <w:lang w:val="es-CL"/>
        </w:rPr>
        <w:t>consulta: 26 Agosto 2010].</w:t>
      </w:r>
    </w:p>
    <w:p w:rsidR="00B43B8F" w:rsidRPr="00393FCF" w:rsidRDefault="00B43B8F" w:rsidP="00B43B8F">
      <w:pPr>
        <w:pStyle w:val="Prrafodelista"/>
        <w:ind w:left="709"/>
        <w:jc w:val="both"/>
        <w:rPr>
          <w:lang w:val="es-CL"/>
        </w:rPr>
      </w:pPr>
    </w:p>
    <w:p w:rsidR="00C92E48" w:rsidRPr="00393FCF" w:rsidRDefault="00C92E48" w:rsidP="00C92E48">
      <w:pPr>
        <w:pStyle w:val="Prrafodelista"/>
        <w:numPr>
          <w:ilvl w:val="0"/>
          <w:numId w:val="7"/>
        </w:numPr>
        <w:ind w:left="709" w:hanging="425"/>
        <w:jc w:val="both"/>
        <w:rPr>
          <w:lang w:val="es-CL"/>
        </w:rPr>
      </w:pPr>
      <w:r w:rsidRPr="00393FCF">
        <w:rPr>
          <w:lang w:val="es-CL"/>
        </w:rPr>
        <w:t>Diario La Nación. “Energía a nuestros pies” [en línea] &lt;</w:t>
      </w:r>
      <w:hyperlink r:id="rId9" w:history="1">
        <w:r w:rsidRPr="00393FCF">
          <w:rPr>
            <w:lang w:val="es-CL"/>
          </w:rPr>
          <w:t>http://www.lanacion.cl/noticias/site/artic/20091110/pags/20091110191406.html</w:t>
        </w:r>
      </w:hyperlink>
      <w:r w:rsidRPr="00393FCF">
        <w:rPr>
          <w:lang w:val="es-CL"/>
        </w:rPr>
        <w:t>&gt; [consulta: 26 Agosto 2010].</w:t>
      </w:r>
    </w:p>
    <w:p w:rsidR="007D65E8" w:rsidRPr="00393FCF" w:rsidRDefault="007D65E8" w:rsidP="007D65E8">
      <w:pPr>
        <w:pStyle w:val="Prrafodelista"/>
        <w:jc w:val="both"/>
        <w:rPr>
          <w:lang w:val="es-CL"/>
        </w:rPr>
      </w:pPr>
    </w:p>
    <w:p w:rsidR="007D65E8" w:rsidRPr="00393FCF" w:rsidRDefault="00C92E48" w:rsidP="00500C8F">
      <w:pPr>
        <w:pStyle w:val="Prrafodelista"/>
        <w:numPr>
          <w:ilvl w:val="0"/>
          <w:numId w:val="7"/>
        </w:numPr>
        <w:ind w:left="709" w:hanging="425"/>
        <w:jc w:val="both"/>
        <w:rPr>
          <w:lang w:val="es-CL"/>
        </w:rPr>
      </w:pPr>
      <w:r w:rsidRPr="00393FCF">
        <w:rPr>
          <w:lang w:val="es-CL"/>
        </w:rPr>
        <w:t>El Semillero. “Plantación Forestal: Planeación para el éxito” [en línea] &lt;</w:t>
      </w:r>
      <w:hyperlink r:id="rId10" w:history="1">
        <w:r w:rsidR="007D65E8" w:rsidRPr="00393FCF">
          <w:rPr>
            <w:lang w:val="es-CL"/>
          </w:rPr>
          <w:t>http://www.elsemillero.net/pdf/plantaciones_forestales.pdf</w:t>
        </w:r>
      </w:hyperlink>
      <w:r w:rsidRPr="00393FCF">
        <w:rPr>
          <w:lang w:val="es-CL"/>
        </w:rPr>
        <w:t>&gt; [consulta: 26 Agosto 2010].</w:t>
      </w:r>
      <w:r w:rsidR="00C02097" w:rsidRPr="00393FCF">
        <w:rPr>
          <w:lang w:val="es-CL"/>
        </w:rPr>
        <w:br/>
      </w:r>
    </w:p>
    <w:p w:rsidR="00BA703C" w:rsidRPr="00393FCF" w:rsidRDefault="00C02097" w:rsidP="00BA703C">
      <w:pPr>
        <w:pStyle w:val="Prrafodelista"/>
        <w:numPr>
          <w:ilvl w:val="0"/>
          <w:numId w:val="7"/>
        </w:numPr>
        <w:ind w:left="709" w:hanging="425"/>
        <w:jc w:val="both"/>
        <w:rPr>
          <w:lang w:val="es-CL"/>
        </w:rPr>
      </w:pPr>
      <w:r w:rsidRPr="00393FCF">
        <w:rPr>
          <w:lang w:val="es-CL"/>
        </w:rPr>
        <w:t>Instituto Forestal. “Superficie Nacional  por tipo de uso de suelo, según región (ha)” [en línea] &lt;http://www.infor.cl/es/series-y-estadisticas/110-recurso/349-superficie-nacional-por-tipo-de-uso-del-suelo-segun-region.html&gt; [consulta: 26 Agosto 2010]</w:t>
      </w:r>
      <w:r w:rsidR="00BA703C" w:rsidRPr="00393FCF">
        <w:rPr>
          <w:lang w:val="es-CL"/>
        </w:rPr>
        <w:t>.</w:t>
      </w:r>
    </w:p>
    <w:p w:rsidR="00BA703C" w:rsidRPr="00393FCF" w:rsidRDefault="00BA703C" w:rsidP="00BA703C">
      <w:pPr>
        <w:pStyle w:val="Prrafodelista"/>
        <w:ind w:left="709"/>
        <w:jc w:val="both"/>
        <w:rPr>
          <w:lang w:val="es-CL"/>
        </w:rPr>
      </w:pPr>
    </w:p>
    <w:p w:rsidR="00BA703C" w:rsidRPr="00393FCF" w:rsidRDefault="00BA703C" w:rsidP="00BA703C">
      <w:pPr>
        <w:pStyle w:val="Prrafodelista"/>
        <w:numPr>
          <w:ilvl w:val="0"/>
          <w:numId w:val="7"/>
        </w:numPr>
        <w:ind w:left="709" w:hanging="425"/>
        <w:jc w:val="both"/>
        <w:rPr>
          <w:lang w:val="es-CL"/>
        </w:rPr>
      </w:pPr>
      <w:r w:rsidRPr="00393FCF">
        <w:rPr>
          <w:lang w:val="es-CL"/>
        </w:rPr>
        <w:t>Centro de Recursos Telemáticos al servicio del sector agrario. “4. Método de Repoblación” [en línea] &lt;http://www.agrobyte.com/agrobyte/publicaciones/pino/4metodos.html&gt; [consulta: 26 Agosto 2010].</w:t>
      </w:r>
    </w:p>
    <w:p w:rsidR="00640729" w:rsidRPr="00393FCF" w:rsidRDefault="00640729" w:rsidP="00640729">
      <w:pPr>
        <w:pStyle w:val="Prrafodelista"/>
        <w:rPr>
          <w:lang w:val="es-CL"/>
        </w:rPr>
      </w:pPr>
    </w:p>
    <w:p w:rsidR="00640729" w:rsidRDefault="00640729" w:rsidP="00640729">
      <w:pPr>
        <w:pStyle w:val="Prrafodelista"/>
        <w:numPr>
          <w:ilvl w:val="0"/>
          <w:numId w:val="7"/>
        </w:numPr>
        <w:ind w:left="709" w:hanging="425"/>
        <w:jc w:val="both"/>
        <w:rPr>
          <w:lang w:val="es-CL"/>
        </w:rPr>
      </w:pPr>
      <w:r w:rsidRPr="00393FCF">
        <w:rPr>
          <w:lang w:val="es-CL"/>
        </w:rPr>
        <w:t>Universidad Nacional de Colombia, Sede Medellín. “Pino Radiata” [en línea] &lt;http://www.unalmed.edu.co/~lpforest/PDF/Pino%20radiata.pdf&gt; &gt; [consulta: 26 Agosto 2010].</w:t>
      </w:r>
    </w:p>
    <w:p w:rsidR="00132CD0" w:rsidRPr="00132CD0" w:rsidRDefault="00132CD0" w:rsidP="00132CD0">
      <w:pPr>
        <w:pStyle w:val="Prrafodelista"/>
        <w:rPr>
          <w:lang w:val="es-CL"/>
        </w:rPr>
      </w:pPr>
    </w:p>
    <w:p w:rsidR="00AA2CAF" w:rsidRDefault="007D195F" w:rsidP="00671677">
      <w:pPr>
        <w:pStyle w:val="Prrafodelista"/>
        <w:numPr>
          <w:ilvl w:val="0"/>
          <w:numId w:val="7"/>
        </w:numPr>
        <w:ind w:left="709" w:hanging="425"/>
        <w:jc w:val="both"/>
        <w:rPr>
          <w:lang w:val="es-CL"/>
        </w:rPr>
      </w:pPr>
      <w:r>
        <w:rPr>
          <w:lang w:val="es-CL"/>
        </w:rPr>
        <w:t xml:space="preserve">García Mora, A. </w:t>
      </w:r>
      <w:r w:rsidR="00132CD0">
        <w:rPr>
          <w:lang w:val="es-CL"/>
        </w:rPr>
        <w:t>Energía de biomasa y su disponibilidad.</w:t>
      </w:r>
      <w:r>
        <w:rPr>
          <w:lang w:val="es-CL"/>
        </w:rPr>
        <w:t xml:space="preserve"> </w:t>
      </w:r>
      <w:r w:rsidRPr="007D195F">
        <w:rPr>
          <w:u w:val="single"/>
          <w:lang w:val="es-CL"/>
        </w:rPr>
        <w:t>En</w:t>
      </w:r>
      <w:r>
        <w:rPr>
          <w:lang w:val="es-CL"/>
        </w:rPr>
        <w:t>:</w:t>
      </w:r>
      <w:r w:rsidR="00132CD0">
        <w:rPr>
          <w:lang w:val="es-CL"/>
        </w:rPr>
        <w:t xml:space="preserve"> </w:t>
      </w:r>
      <w:r>
        <w:rPr>
          <w:lang w:val="es-CL"/>
        </w:rPr>
        <w:t>Charla “Disponibilidad de biomasa en Chile”, 2010, Facultad Ciencias Físicas y Matemáticas, Universidad de Chile</w:t>
      </w:r>
    </w:p>
    <w:p w:rsidR="00894136" w:rsidRPr="00894136" w:rsidRDefault="00894136" w:rsidP="00894136">
      <w:pPr>
        <w:pStyle w:val="Prrafodelista"/>
        <w:rPr>
          <w:lang w:val="es-CL"/>
        </w:rPr>
      </w:pPr>
    </w:p>
    <w:p w:rsidR="00894136" w:rsidRDefault="00894136" w:rsidP="00894136">
      <w:pPr>
        <w:jc w:val="both"/>
      </w:pPr>
    </w:p>
    <w:p w:rsidR="00894136" w:rsidRDefault="00894136" w:rsidP="00894136">
      <w:pPr>
        <w:jc w:val="both"/>
      </w:pPr>
    </w:p>
    <w:p w:rsidR="00894136" w:rsidRDefault="00894136" w:rsidP="00894136">
      <w:pPr>
        <w:jc w:val="both"/>
      </w:pPr>
    </w:p>
    <w:p w:rsidR="00894136" w:rsidRDefault="00894136" w:rsidP="00894136">
      <w:pPr>
        <w:jc w:val="both"/>
      </w:pPr>
    </w:p>
    <w:p w:rsidR="00894136" w:rsidRPr="00894136" w:rsidRDefault="00894136" w:rsidP="00894136">
      <w:pPr>
        <w:pStyle w:val="Ttulo1"/>
        <w:numPr>
          <w:ilvl w:val="0"/>
          <w:numId w:val="6"/>
        </w:numPr>
        <w:rPr>
          <w:lang w:val="es-CL"/>
        </w:rPr>
      </w:pPr>
      <w:r>
        <w:rPr>
          <w:lang w:val="es-CL"/>
        </w:rPr>
        <w:t>Anexo</w:t>
      </w:r>
    </w:p>
    <w:p w:rsidR="00894136" w:rsidRDefault="00894136" w:rsidP="00894136">
      <w:pPr>
        <w:jc w:val="both"/>
      </w:pPr>
    </w:p>
    <w:p w:rsidR="00894136" w:rsidRDefault="0093193E" w:rsidP="0093193E">
      <w:pPr>
        <w:pStyle w:val="Ttulo3"/>
      </w:pPr>
      <w:r>
        <w:rPr>
          <w:noProof/>
          <w:lang w:eastAsia="es-ES"/>
        </w:rPr>
        <w:drawing>
          <wp:anchor distT="0" distB="0" distL="114300" distR="114300" simplePos="0" relativeHeight="251659264" behindDoc="0" locked="0" layoutInCell="1" allowOverlap="1">
            <wp:simplePos x="0" y="0"/>
            <wp:positionH relativeFrom="column">
              <wp:posOffset>177165</wp:posOffset>
            </wp:positionH>
            <wp:positionV relativeFrom="paragraph">
              <wp:posOffset>337820</wp:posOffset>
            </wp:positionV>
            <wp:extent cx="5400040" cy="3400425"/>
            <wp:effectExtent l="19050" t="0" r="10160" b="0"/>
            <wp:wrapTopAndBottom/>
            <wp:docPr id="6" name="Gráfico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894136">
        <w:t>Gráfico N°1: T</w:t>
      </w:r>
      <w:r w:rsidR="00894136" w:rsidRPr="00393FCF">
        <w:t xml:space="preserve">otal de suelo en Chile (en </w:t>
      </w:r>
      <w:r w:rsidR="00894136">
        <w:t xml:space="preserve">millones de </w:t>
      </w:r>
      <w:r w:rsidR="00894136" w:rsidRPr="00393FCF">
        <w:t>hectáreas)</w:t>
      </w:r>
    </w:p>
    <w:p w:rsidR="0093193E" w:rsidRDefault="0093193E" w:rsidP="0093193E">
      <w:pPr>
        <w:ind w:firstLine="708"/>
        <w:jc w:val="center"/>
      </w:pPr>
    </w:p>
    <w:p w:rsidR="0093193E" w:rsidRDefault="0093193E" w:rsidP="00894136">
      <w:pPr>
        <w:ind w:firstLine="708"/>
        <w:jc w:val="both"/>
      </w:pPr>
    </w:p>
    <w:p w:rsidR="0093193E" w:rsidRDefault="0093193E" w:rsidP="0093193E">
      <w:pPr>
        <w:pStyle w:val="Ttulo3"/>
      </w:pPr>
      <w:r>
        <w:lastRenderedPageBreak/>
        <w:t>Figura 1 – Hectáreas potenciales a ocupar en el alrededor de la ciudad de Calama</w:t>
      </w:r>
    </w:p>
    <w:p w:rsidR="0093193E" w:rsidRDefault="0093193E" w:rsidP="0093193E">
      <w:pPr>
        <w:ind w:firstLine="708"/>
        <w:jc w:val="center"/>
      </w:pPr>
      <w:r w:rsidRPr="0093193E">
        <w:rPr>
          <w:noProof/>
          <w:lang w:val="es-ES" w:eastAsia="es-ES"/>
        </w:rPr>
        <w:drawing>
          <wp:inline distT="0" distB="0" distL="0" distR="0">
            <wp:extent cx="2808203" cy="2495550"/>
            <wp:effectExtent l="19050" t="0" r="0" b="0"/>
            <wp:docPr id="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2809875" cy="2497036"/>
                    </a:xfrm>
                    <a:prstGeom prst="rect">
                      <a:avLst/>
                    </a:prstGeom>
                    <a:noFill/>
                    <a:ln w="9525">
                      <a:noFill/>
                      <a:miter lim="800000"/>
                      <a:headEnd/>
                      <a:tailEnd/>
                    </a:ln>
                  </pic:spPr>
                </pic:pic>
              </a:graphicData>
            </a:graphic>
          </wp:inline>
        </w:drawing>
      </w:r>
    </w:p>
    <w:p w:rsidR="0093193E" w:rsidRDefault="0093193E" w:rsidP="00894136">
      <w:pPr>
        <w:ind w:firstLine="708"/>
        <w:jc w:val="both"/>
      </w:pPr>
    </w:p>
    <w:p w:rsidR="0093193E" w:rsidRDefault="0093193E" w:rsidP="00894136">
      <w:pPr>
        <w:ind w:firstLine="708"/>
        <w:jc w:val="both"/>
      </w:pPr>
    </w:p>
    <w:p w:rsidR="0093193E" w:rsidRDefault="0093193E" w:rsidP="00894136">
      <w:pPr>
        <w:ind w:firstLine="708"/>
        <w:jc w:val="both"/>
      </w:pPr>
    </w:p>
    <w:sectPr w:rsidR="0093193E" w:rsidSect="00FE07C0">
      <w:pgSz w:w="11906" w:h="16838"/>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ADMIN" w:date="2010-09-05T23:08:00Z" w:initials="A">
    <w:p w:rsidR="00960CE2" w:rsidRDefault="00960CE2">
      <w:pPr>
        <w:pStyle w:val="Textocomentario"/>
      </w:pPr>
      <w:r>
        <w:rPr>
          <w:rStyle w:val="Refdecomentario"/>
        </w:rPr>
        <w:annotationRef/>
      </w:r>
      <w:r>
        <w:t>referencia</w:t>
      </w:r>
    </w:p>
  </w:comment>
  <w:comment w:id="11" w:author="ADMIN" w:date="2010-09-05T23:08:00Z" w:initials="A">
    <w:p w:rsidR="00960CE2" w:rsidRDefault="00960CE2">
      <w:pPr>
        <w:pStyle w:val="Textocomentario"/>
      </w:pPr>
      <w:r>
        <w:rPr>
          <w:rStyle w:val="Refdecomentario"/>
        </w:rPr>
        <w:annotationRef/>
      </w:r>
      <w:r>
        <w:t>Por lo general aquí se pone el nombre de la fuente.</w:t>
      </w:r>
    </w:p>
  </w:comment>
  <w:comment w:id="22" w:author="ADMIN" w:date="2010-09-05T23:08:00Z" w:initials="A">
    <w:p w:rsidR="001473CD" w:rsidRDefault="001473CD">
      <w:pPr>
        <w:pStyle w:val="Textocomentario"/>
      </w:pPr>
      <w:r>
        <w:rPr>
          <w:rStyle w:val="Refdecomentario"/>
        </w:rPr>
        <w:annotationRef/>
      </w:r>
      <w:r>
        <w:t>Podrían haber realizado este escenario en otras zonas, un poco más al sur probablemente</w:t>
      </w:r>
    </w:p>
  </w:comment>
  <w:comment w:id="23" w:author="ADMIN" w:date="2010-09-05T23:08:00Z" w:initials="A">
    <w:p w:rsidR="001E463F" w:rsidRDefault="001E463F">
      <w:pPr>
        <w:pStyle w:val="Textocomentario"/>
      </w:pPr>
      <w:r>
        <w:rPr>
          <w:rStyle w:val="Refdecomentario"/>
        </w:rPr>
        <w:annotationRef/>
      </w:r>
      <w:r>
        <w:t>Ojo, que en el norte grande la vegetación es totalmente distinta y es por el clima lógicamente, por lo tanto no sería posible plantar árboles como los que describen. En una de esas, podrían haberlo estimado con otro tipo de vegetación, como arbustos u otros que sí sean característicos del norte grande</w:t>
      </w:r>
    </w:p>
  </w:comment>
  <w:comment w:id="24" w:author="ADMIN" w:date="2010-09-05T23:08:00Z" w:initials="A">
    <w:p w:rsidR="001E463F" w:rsidRDefault="001E463F">
      <w:pPr>
        <w:pStyle w:val="Textocomentario"/>
      </w:pPr>
      <w:r>
        <w:rPr>
          <w:rStyle w:val="Refdecomentario"/>
        </w:rPr>
        <w:annotationRef/>
      </w:r>
      <w:r>
        <w:t>No era necesario estimarlo.</w:t>
      </w:r>
    </w:p>
  </w:comment>
  <w:comment w:id="25" w:author="FCFM" w:date="2010-09-06T16:50:00Z" w:initials="F">
    <w:p w:rsidR="007E093C" w:rsidRDefault="007E093C">
      <w:pPr>
        <w:pStyle w:val="Textocomentario"/>
      </w:pPr>
      <w:r>
        <w:rPr>
          <w:rStyle w:val="Refdecomentario"/>
        </w:rPr>
        <w:annotationRef/>
      </w:r>
      <w:r>
        <w:t xml:space="preserve">Pero tan extremos como las zonas </w:t>
      </w:r>
      <w:r>
        <w:t>propuesta???</w:t>
      </w:r>
    </w:p>
  </w:comment>
</w:comment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27AD"/>
    <w:multiLevelType w:val="multilevel"/>
    <w:tmpl w:val="BE58CC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0ADB2AAF"/>
    <w:multiLevelType w:val="hybridMultilevel"/>
    <w:tmpl w:val="8B269288"/>
    <w:lvl w:ilvl="0" w:tplc="1FDA414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B444408"/>
    <w:multiLevelType w:val="hybridMultilevel"/>
    <w:tmpl w:val="46DE40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6370F48"/>
    <w:multiLevelType w:val="hybridMultilevel"/>
    <w:tmpl w:val="FC1AF89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C6E00CD"/>
    <w:multiLevelType w:val="hybridMultilevel"/>
    <w:tmpl w:val="B64C00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78D13BB"/>
    <w:multiLevelType w:val="hybridMultilevel"/>
    <w:tmpl w:val="258CD3A8"/>
    <w:lvl w:ilvl="0" w:tplc="44664EAC">
      <w:start w:val="1"/>
      <w:numFmt w:val="decimal"/>
      <w:lvlText w:val="[%1]"/>
      <w:lvlJc w:val="left"/>
      <w:pPr>
        <w:ind w:left="108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nsid w:val="73031A4E"/>
    <w:multiLevelType w:val="hybridMultilevel"/>
    <w:tmpl w:val="CC88F0F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1"/>
  </w:num>
  <w:num w:numId="5">
    <w:abstractNumId w:val="3"/>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08"/>
  <w:hyphenationZone w:val="425"/>
  <w:characterSpacingControl w:val="doNotCompress"/>
  <w:compat/>
  <w:rsids>
    <w:rsidRoot w:val="00D14DFA"/>
    <w:rsid w:val="00005E6D"/>
    <w:rsid w:val="000541BD"/>
    <w:rsid w:val="000556BF"/>
    <w:rsid w:val="00070DB6"/>
    <w:rsid w:val="00080125"/>
    <w:rsid w:val="000A7BF6"/>
    <w:rsid w:val="001046B7"/>
    <w:rsid w:val="001171FB"/>
    <w:rsid w:val="00132CD0"/>
    <w:rsid w:val="0013649E"/>
    <w:rsid w:val="00145305"/>
    <w:rsid w:val="001473CD"/>
    <w:rsid w:val="001E463F"/>
    <w:rsid w:val="00211564"/>
    <w:rsid w:val="002177E7"/>
    <w:rsid w:val="00227D68"/>
    <w:rsid w:val="00263726"/>
    <w:rsid w:val="00296B9F"/>
    <w:rsid w:val="002A3C35"/>
    <w:rsid w:val="002C5624"/>
    <w:rsid w:val="002E48CD"/>
    <w:rsid w:val="00302578"/>
    <w:rsid w:val="00340290"/>
    <w:rsid w:val="0035358E"/>
    <w:rsid w:val="00393FCF"/>
    <w:rsid w:val="004023EF"/>
    <w:rsid w:val="00413B22"/>
    <w:rsid w:val="0044175E"/>
    <w:rsid w:val="00466C91"/>
    <w:rsid w:val="00486B70"/>
    <w:rsid w:val="004942F4"/>
    <w:rsid w:val="00495697"/>
    <w:rsid w:val="004A620B"/>
    <w:rsid w:val="004A6409"/>
    <w:rsid w:val="004A6C9A"/>
    <w:rsid w:val="004A7F7F"/>
    <w:rsid w:val="004F338B"/>
    <w:rsid w:val="00500C8F"/>
    <w:rsid w:val="00507B8A"/>
    <w:rsid w:val="005438B1"/>
    <w:rsid w:val="00571BB0"/>
    <w:rsid w:val="00572847"/>
    <w:rsid w:val="00582172"/>
    <w:rsid w:val="00583DD2"/>
    <w:rsid w:val="0059216D"/>
    <w:rsid w:val="00610D36"/>
    <w:rsid w:val="00640729"/>
    <w:rsid w:val="0065328A"/>
    <w:rsid w:val="00671677"/>
    <w:rsid w:val="00691233"/>
    <w:rsid w:val="006A1191"/>
    <w:rsid w:val="006C3C03"/>
    <w:rsid w:val="006C5DD8"/>
    <w:rsid w:val="00714614"/>
    <w:rsid w:val="0072422C"/>
    <w:rsid w:val="00724535"/>
    <w:rsid w:val="00737C3B"/>
    <w:rsid w:val="007763DE"/>
    <w:rsid w:val="007915A4"/>
    <w:rsid w:val="007D195F"/>
    <w:rsid w:val="007D65E8"/>
    <w:rsid w:val="007E093C"/>
    <w:rsid w:val="008061B6"/>
    <w:rsid w:val="00834EF4"/>
    <w:rsid w:val="008573B0"/>
    <w:rsid w:val="00894136"/>
    <w:rsid w:val="008A36B5"/>
    <w:rsid w:val="008B0B41"/>
    <w:rsid w:val="008C6D35"/>
    <w:rsid w:val="008D0560"/>
    <w:rsid w:val="008D11CD"/>
    <w:rsid w:val="008E6243"/>
    <w:rsid w:val="0090003D"/>
    <w:rsid w:val="0090475F"/>
    <w:rsid w:val="0093193E"/>
    <w:rsid w:val="009337B3"/>
    <w:rsid w:val="00960CE2"/>
    <w:rsid w:val="00984A0E"/>
    <w:rsid w:val="00992DAA"/>
    <w:rsid w:val="009B5456"/>
    <w:rsid w:val="009C47FA"/>
    <w:rsid w:val="009D20FE"/>
    <w:rsid w:val="00A00063"/>
    <w:rsid w:val="00A47F2A"/>
    <w:rsid w:val="00A5742F"/>
    <w:rsid w:val="00A91838"/>
    <w:rsid w:val="00AA2CAF"/>
    <w:rsid w:val="00AC26A0"/>
    <w:rsid w:val="00B23479"/>
    <w:rsid w:val="00B30020"/>
    <w:rsid w:val="00B4377C"/>
    <w:rsid w:val="00B43B8F"/>
    <w:rsid w:val="00B5373A"/>
    <w:rsid w:val="00B5762B"/>
    <w:rsid w:val="00B60D6A"/>
    <w:rsid w:val="00B62A9E"/>
    <w:rsid w:val="00BA703C"/>
    <w:rsid w:val="00BB441A"/>
    <w:rsid w:val="00BD5CAD"/>
    <w:rsid w:val="00C02097"/>
    <w:rsid w:val="00C11A95"/>
    <w:rsid w:val="00C52AD4"/>
    <w:rsid w:val="00C6679F"/>
    <w:rsid w:val="00C87719"/>
    <w:rsid w:val="00C92E48"/>
    <w:rsid w:val="00C9590E"/>
    <w:rsid w:val="00CE3E29"/>
    <w:rsid w:val="00D14DFA"/>
    <w:rsid w:val="00D4143B"/>
    <w:rsid w:val="00D42526"/>
    <w:rsid w:val="00D61EEF"/>
    <w:rsid w:val="00DA1C54"/>
    <w:rsid w:val="00DA302D"/>
    <w:rsid w:val="00E143F3"/>
    <w:rsid w:val="00E322BF"/>
    <w:rsid w:val="00E565B8"/>
    <w:rsid w:val="00E95F1C"/>
    <w:rsid w:val="00EB13B3"/>
    <w:rsid w:val="00EC0719"/>
    <w:rsid w:val="00ED7EBC"/>
    <w:rsid w:val="00EE72B7"/>
    <w:rsid w:val="00F01885"/>
    <w:rsid w:val="00F335C9"/>
    <w:rsid w:val="00F75B8A"/>
    <w:rsid w:val="00FE07C0"/>
    <w:rsid w:val="00FF21B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DFA"/>
    <w:rPr>
      <w:lang w:val="es-CL"/>
    </w:rPr>
  </w:style>
  <w:style w:type="paragraph" w:styleId="Ttulo1">
    <w:name w:val="heading 1"/>
    <w:basedOn w:val="Normal"/>
    <w:next w:val="Normal"/>
    <w:link w:val="Ttulo1Car"/>
    <w:uiPriority w:val="9"/>
    <w:qFormat/>
    <w:rsid w:val="007D65E8"/>
    <w:pPr>
      <w:keepNext/>
      <w:keepLines/>
      <w:spacing w:before="480" w:after="0"/>
      <w:outlineLvl w:val="0"/>
    </w:pPr>
    <w:rPr>
      <w:rFonts w:asciiTheme="majorHAnsi" w:eastAsiaTheme="majorEastAsia" w:hAnsiTheme="majorHAnsi" w:cstheme="majorBidi"/>
      <w:b/>
      <w:bCs/>
      <w:color w:val="365F91" w:themeColor="accent1" w:themeShade="BF"/>
      <w:sz w:val="28"/>
      <w:szCs w:val="28"/>
      <w:lang w:val="es-ES"/>
    </w:rPr>
  </w:style>
  <w:style w:type="paragraph" w:styleId="Ttulo2">
    <w:name w:val="heading 2"/>
    <w:basedOn w:val="Normal"/>
    <w:next w:val="Normal"/>
    <w:link w:val="Ttulo2Car"/>
    <w:uiPriority w:val="9"/>
    <w:unhideWhenUsed/>
    <w:qFormat/>
    <w:rsid w:val="007D65E8"/>
    <w:pPr>
      <w:keepNext/>
      <w:keepLines/>
      <w:spacing w:before="200" w:after="0"/>
      <w:outlineLvl w:val="1"/>
    </w:pPr>
    <w:rPr>
      <w:rFonts w:asciiTheme="majorHAnsi" w:eastAsiaTheme="majorEastAsia" w:hAnsiTheme="majorHAnsi" w:cstheme="majorBidi"/>
      <w:b/>
      <w:bCs/>
      <w:color w:val="4F81BD" w:themeColor="accent1"/>
      <w:sz w:val="26"/>
      <w:szCs w:val="26"/>
      <w:lang w:val="es-ES"/>
    </w:rPr>
  </w:style>
  <w:style w:type="paragraph" w:styleId="Ttulo3">
    <w:name w:val="heading 3"/>
    <w:basedOn w:val="Normal"/>
    <w:next w:val="Normal"/>
    <w:link w:val="Ttulo3Car"/>
    <w:uiPriority w:val="9"/>
    <w:unhideWhenUsed/>
    <w:qFormat/>
    <w:rsid w:val="00296B9F"/>
    <w:pPr>
      <w:keepNext/>
      <w:keepLines/>
      <w:spacing w:before="200" w:after="0"/>
      <w:outlineLvl w:val="2"/>
    </w:pPr>
    <w:rPr>
      <w:rFonts w:asciiTheme="majorHAnsi" w:eastAsiaTheme="majorEastAsia" w:hAnsiTheme="majorHAnsi" w:cstheme="majorBidi"/>
      <w:b/>
      <w:bCs/>
      <w:color w:val="4F81BD" w:themeColor="accent1"/>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CitaHTML">
    <w:name w:val="HTML Cite"/>
    <w:basedOn w:val="Fuentedeprrafopredeter"/>
    <w:uiPriority w:val="99"/>
    <w:semiHidden/>
    <w:unhideWhenUsed/>
    <w:rsid w:val="00D14DFA"/>
    <w:rPr>
      <w:i/>
      <w:iCs/>
    </w:rPr>
  </w:style>
  <w:style w:type="paragraph" w:styleId="Textodeglobo">
    <w:name w:val="Balloon Text"/>
    <w:basedOn w:val="Normal"/>
    <w:link w:val="TextodegloboCar"/>
    <w:uiPriority w:val="99"/>
    <w:semiHidden/>
    <w:unhideWhenUsed/>
    <w:rsid w:val="00583DD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3DD2"/>
    <w:rPr>
      <w:rFonts w:ascii="Tahoma" w:hAnsi="Tahoma" w:cs="Tahoma"/>
      <w:sz w:val="16"/>
      <w:szCs w:val="16"/>
      <w:lang w:val="en-US"/>
    </w:rPr>
  </w:style>
  <w:style w:type="paragraph" w:styleId="Prrafodelista">
    <w:name w:val="List Paragraph"/>
    <w:basedOn w:val="Normal"/>
    <w:uiPriority w:val="34"/>
    <w:qFormat/>
    <w:rsid w:val="00583DD2"/>
    <w:pPr>
      <w:ind w:left="720"/>
      <w:contextualSpacing/>
    </w:pPr>
    <w:rPr>
      <w:lang w:val="es-ES"/>
    </w:rPr>
  </w:style>
  <w:style w:type="character" w:styleId="Textodelmarcadordeposicin">
    <w:name w:val="Placeholder Text"/>
    <w:basedOn w:val="Fuentedeprrafopredeter"/>
    <w:uiPriority w:val="99"/>
    <w:semiHidden/>
    <w:rsid w:val="00C6679F"/>
    <w:rPr>
      <w:color w:val="808080"/>
    </w:rPr>
  </w:style>
  <w:style w:type="character" w:customStyle="1" w:styleId="Ttulo3Car">
    <w:name w:val="Título 3 Car"/>
    <w:basedOn w:val="Fuentedeprrafopredeter"/>
    <w:link w:val="Ttulo3"/>
    <w:uiPriority w:val="9"/>
    <w:rsid w:val="00296B9F"/>
    <w:rPr>
      <w:rFonts w:asciiTheme="majorHAnsi" w:eastAsiaTheme="majorEastAsia" w:hAnsiTheme="majorHAnsi" w:cstheme="majorBidi"/>
      <w:b/>
      <w:bCs/>
      <w:color w:val="4F81BD" w:themeColor="accent1"/>
    </w:rPr>
  </w:style>
  <w:style w:type="character" w:styleId="Hipervnculo">
    <w:name w:val="Hyperlink"/>
    <w:basedOn w:val="Fuentedeprrafopredeter"/>
    <w:uiPriority w:val="99"/>
    <w:unhideWhenUsed/>
    <w:rsid w:val="00296B9F"/>
    <w:rPr>
      <w:color w:val="0000FF" w:themeColor="hyperlink"/>
      <w:u w:val="single"/>
    </w:rPr>
  </w:style>
  <w:style w:type="table" w:customStyle="1" w:styleId="Sombreadoclaro-nfasis11">
    <w:name w:val="Sombreado claro - Énfasis 11"/>
    <w:basedOn w:val="Tablanormal"/>
    <w:uiPriority w:val="60"/>
    <w:rsid w:val="001046B7"/>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ipervnculovisitado">
    <w:name w:val="FollowedHyperlink"/>
    <w:basedOn w:val="Fuentedeprrafopredeter"/>
    <w:uiPriority w:val="99"/>
    <w:semiHidden/>
    <w:unhideWhenUsed/>
    <w:rsid w:val="007D65E8"/>
    <w:rPr>
      <w:color w:val="800080" w:themeColor="followedHyperlink"/>
      <w:u w:val="single"/>
    </w:rPr>
  </w:style>
  <w:style w:type="character" w:customStyle="1" w:styleId="Ttulo1Car">
    <w:name w:val="Título 1 Car"/>
    <w:basedOn w:val="Fuentedeprrafopredeter"/>
    <w:link w:val="Ttulo1"/>
    <w:uiPriority w:val="9"/>
    <w:rsid w:val="007D65E8"/>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7D65E8"/>
    <w:rPr>
      <w:rFonts w:asciiTheme="majorHAnsi" w:eastAsiaTheme="majorEastAsia" w:hAnsiTheme="majorHAnsi" w:cstheme="majorBidi"/>
      <w:b/>
      <w:bCs/>
      <w:color w:val="4F81BD" w:themeColor="accent1"/>
      <w:sz w:val="26"/>
      <w:szCs w:val="26"/>
    </w:rPr>
  </w:style>
  <w:style w:type="paragraph" w:styleId="Sinespaciado">
    <w:name w:val="No Spacing"/>
    <w:link w:val="SinespaciadoCar"/>
    <w:uiPriority w:val="1"/>
    <w:qFormat/>
    <w:rsid w:val="008A36B5"/>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8A36B5"/>
    <w:rPr>
      <w:rFonts w:eastAsiaTheme="minorEastAsia"/>
    </w:rPr>
  </w:style>
  <w:style w:type="table" w:styleId="Tablaconcuadrcula">
    <w:name w:val="Table Grid"/>
    <w:basedOn w:val="Tablanormal"/>
    <w:rsid w:val="00960CE2"/>
    <w:pPr>
      <w:spacing w:after="0" w:line="240" w:lineRule="auto"/>
    </w:pPr>
    <w:rPr>
      <w:rFonts w:ascii="Times New Roman" w:eastAsia="Times New Roman" w:hAnsi="Times New Roman" w:cs="Times New Roman"/>
      <w:sz w:val="20"/>
      <w:szCs w:val="20"/>
      <w:lang w:val="es-CL" w:eastAsia="es-C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sid w:val="00960CE2"/>
    <w:rPr>
      <w:sz w:val="16"/>
      <w:szCs w:val="16"/>
    </w:rPr>
  </w:style>
  <w:style w:type="paragraph" w:styleId="Textocomentario">
    <w:name w:val="annotation text"/>
    <w:basedOn w:val="Normal"/>
    <w:link w:val="TextocomentarioCar"/>
    <w:uiPriority w:val="99"/>
    <w:semiHidden/>
    <w:unhideWhenUsed/>
    <w:rsid w:val="00960CE2"/>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60CE2"/>
    <w:rPr>
      <w:sz w:val="20"/>
      <w:szCs w:val="20"/>
      <w:lang w:val="es-CL"/>
    </w:rPr>
  </w:style>
  <w:style w:type="paragraph" w:styleId="Asuntodelcomentario">
    <w:name w:val="annotation subject"/>
    <w:basedOn w:val="Textocomentario"/>
    <w:next w:val="Textocomentario"/>
    <w:link w:val="AsuntodelcomentarioCar"/>
    <w:uiPriority w:val="99"/>
    <w:semiHidden/>
    <w:unhideWhenUsed/>
    <w:rsid w:val="00960CE2"/>
    <w:rPr>
      <w:b/>
      <w:bCs/>
    </w:rPr>
  </w:style>
  <w:style w:type="character" w:customStyle="1" w:styleId="AsuntodelcomentarioCar">
    <w:name w:val="Asunto del comentario Car"/>
    <w:basedOn w:val="TextocomentarioCar"/>
    <w:link w:val="Asuntodelcomentario"/>
    <w:uiPriority w:val="99"/>
    <w:semiHidden/>
    <w:rsid w:val="00960CE2"/>
    <w:rPr>
      <w:b/>
      <w:bCs/>
    </w:rPr>
  </w:style>
</w:styles>
</file>

<file path=word/webSettings.xml><?xml version="1.0" encoding="utf-8"?>
<w:webSettings xmlns:r="http://schemas.openxmlformats.org/officeDocument/2006/relationships" xmlns:w="http://schemas.openxmlformats.org/wordprocessingml/2006/main">
  <w:divs>
    <w:div w:id="30369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geo.cl/doc/Ponce%20Osorio,%20Mariana.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hyperlink" Target="http://www.elsemillero.net/pdf/plantaciones_forestales.pdf" TargetMode="External"/><Relationship Id="rId4" Type="http://schemas.openxmlformats.org/officeDocument/2006/relationships/settings" Target="settings.xml"/><Relationship Id="rId9" Type="http://schemas.openxmlformats.org/officeDocument/2006/relationships/hyperlink" Target="http://www.lanacion.cl/noticias/site/artic/20091110/pags/20091110191406.html"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E:\Energias%20Renovables%20a%20partir%20de%20Biomasas\histogra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title>
      <c:tx>
        <c:rich>
          <a:bodyPr/>
          <a:lstStyle/>
          <a:p>
            <a:pPr>
              <a:defRPr lang="en-US"/>
            </a:pPr>
            <a:r>
              <a:rPr lang="en-US"/>
              <a:t>Tipo de Suelo Chileno [MM</a:t>
            </a:r>
            <a:r>
              <a:rPr lang="en-US" baseline="0"/>
              <a:t> ha]</a:t>
            </a:r>
            <a:endParaRPr lang="en-US"/>
          </a:p>
        </c:rich>
      </c:tx>
    </c:title>
    <c:view3D>
      <c:rAngAx val="1"/>
    </c:view3D>
    <c:plotArea>
      <c:layout/>
      <c:bar3DChart>
        <c:barDir val="col"/>
        <c:grouping val="clustered"/>
        <c:ser>
          <c:idx val="0"/>
          <c:order val="0"/>
          <c:dLbls>
            <c:txPr>
              <a:bodyPr/>
              <a:lstStyle/>
              <a:p>
                <a:pPr>
                  <a:defRPr lang="en-US"/>
                </a:pPr>
                <a:endParaRPr lang="es-ES"/>
              </a:p>
            </c:txPr>
            <c:showVal val="1"/>
          </c:dLbls>
          <c:cat>
            <c:strRef>
              <c:f>Hoja1!$C$7:$C$13</c:f>
              <c:strCache>
                <c:ptCount val="7"/>
                <c:pt idx="0">
                  <c:v>Áreas Urbanas e industriales</c:v>
                </c:pt>
                <c:pt idx="1">
                  <c:v>Terrenos Agricolas</c:v>
                </c:pt>
                <c:pt idx="2">
                  <c:v>Bosques</c:v>
                </c:pt>
                <c:pt idx="3">
                  <c:v>Humedales</c:v>
                </c:pt>
                <c:pt idx="4">
                  <c:v>Nieves, Glaciares y áreas no reconocidas</c:v>
                </c:pt>
                <c:pt idx="5">
                  <c:v>Praderas y Matorrales</c:v>
                </c:pt>
                <c:pt idx="6">
                  <c:v>Áreas desprovistas de Vegetación</c:v>
                </c:pt>
              </c:strCache>
            </c:strRef>
          </c:cat>
          <c:val>
            <c:numRef>
              <c:f>Hoja1!$E$7:$E$13</c:f>
              <c:numCache>
                <c:formatCode>_-* #,##0_-;\-* #,##0_-;_-* "-"??_-;_-@_-</c:formatCode>
                <c:ptCount val="7"/>
                <c:pt idx="0" formatCode="_-* #,##0.0_-;\-* #,##0.0_-;_-* &quot;-&quot;??_-;_-@_-">
                  <c:v>0.24438299999999999</c:v>
                </c:pt>
                <c:pt idx="1">
                  <c:v>3434</c:v>
                </c:pt>
                <c:pt idx="2">
                  <c:v>16477</c:v>
                </c:pt>
                <c:pt idx="3">
                  <c:v>4621</c:v>
                </c:pt>
                <c:pt idx="4">
                  <c:v>5925</c:v>
                </c:pt>
                <c:pt idx="5">
                  <c:v>20075</c:v>
                </c:pt>
                <c:pt idx="6">
                  <c:v>24762</c:v>
                </c:pt>
              </c:numCache>
            </c:numRef>
          </c:val>
        </c:ser>
        <c:shape val="cylinder"/>
        <c:axId val="188224640"/>
        <c:axId val="188226176"/>
        <c:axId val="0"/>
      </c:bar3DChart>
      <c:catAx>
        <c:axId val="188224640"/>
        <c:scaling>
          <c:orientation val="minMax"/>
        </c:scaling>
        <c:axPos val="b"/>
        <c:majorTickMark val="none"/>
        <c:tickLblPos val="nextTo"/>
        <c:txPr>
          <a:bodyPr rot="-1500000"/>
          <a:lstStyle/>
          <a:p>
            <a:pPr>
              <a:defRPr lang="en-US"/>
            </a:pPr>
            <a:endParaRPr lang="es-ES"/>
          </a:p>
        </c:txPr>
        <c:crossAx val="188226176"/>
        <c:crosses val="autoZero"/>
        <c:auto val="1"/>
        <c:lblAlgn val="ctr"/>
        <c:lblOffset val="100"/>
      </c:catAx>
      <c:valAx>
        <c:axId val="188226176"/>
        <c:scaling>
          <c:orientation val="minMax"/>
        </c:scaling>
        <c:axPos val="l"/>
        <c:majorGridlines/>
        <c:title>
          <c:tx>
            <c:rich>
              <a:bodyPr/>
              <a:lstStyle/>
              <a:p>
                <a:pPr>
                  <a:defRPr lang="en-US"/>
                </a:pPr>
                <a:r>
                  <a:rPr lang="en-US"/>
                  <a:t>Terreno</a:t>
                </a:r>
                <a:r>
                  <a:rPr lang="en-US" baseline="0"/>
                  <a:t> (MM ha)</a:t>
                </a:r>
                <a:endParaRPr lang="en-US"/>
              </a:p>
            </c:rich>
          </c:tx>
        </c:title>
        <c:numFmt formatCode="_-* #,##0.0_-;\-* #,##0.0_-;_-* &quot;-&quot;??_-;_-@_-" sourceLinked="1"/>
        <c:majorTickMark val="none"/>
        <c:tickLblPos val="nextTo"/>
        <c:txPr>
          <a:bodyPr/>
          <a:lstStyle/>
          <a:p>
            <a:pPr>
              <a:defRPr lang="en-US"/>
            </a:pPr>
            <a:endParaRPr lang="es-ES"/>
          </a:p>
        </c:txPr>
        <c:crossAx val="188224640"/>
        <c:crosses val="autoZero"/>
        <c:crossBetween val="between"/>
      </c:valAx>
    </c:plotArea>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9EE60-E93F-4B1B-A533-898E2AAE4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2662</Words>
  <Characters>14644</Characters>
  <Application>Microsoft Office Word</Application>
  <DocSecurity>0</DocSecurity>
  <Lines>122</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Universidad de Chile</Company>
  <LinksUpToDate>false</LinksUpToDate>
  <CharactersWithSpaces>17272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lmartine</dc:creator>
  <cp:lastModifiedBy>FCFM</cp:lastModifiedBy>
  <cp:revision>3</cp:revision>
  <cp:lastPrinted>2010-08-19T22:21:00Z</cp:lastPrinted>
  <dcterms:created xsi:type="dcterms:W3CDTF">2010-09-06T20:36:00Z</dcterms:created>
  <dcterms:modified xsi:type="dcterms:W3CDTF">2010-09-06T20:50:00Z</dcterms:modified>
</cp:coreProperties>
</file>